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500" w:rsidRPr="00540500" w:rsidRDefault="009E1EEB" w:rsidP="00540500">
      <w:pPr>
        <w:jc w:val="both"/>
        <w:rPr>
          <w:rFonts w:ascii="Tahoma" w:hAnsi="Tahoma" w:cs="B Zar"/>
          <w:vanish/>
          <w:sz w:val="28"/>
          <w:szCs w:val="28"/>
        </w:rPr>
      </w:pPr>
      <w:hyperlink r:id="rId7" w:anchor="#" w:history="1">
        <w:r w:rsidR="00540500" w:rsidRPr="00540500">
          <w:rPr>
            <w:rFonts w:ascii="Tahoma" w:hAnsi="Tahoma" w:cs="B Zar"/>
            <w:vanish/>
            <w:color w:val="0000FF"/>
            <w:sz w:val="28"/>
            <w:szCs w:val="28"/>
            <w:u w:val="single"/>
            <w:rtl/>
          </w:rPr>
          <w:t>نهفتن</w:t>
        </w:r>
      </w:hyperlink>
    </w:p>
    <w:p w:rsidR="00540500" w:rsidRPr="00540500" w:rsidRDefault="009E1EEB" w:rsidP="00540500">
      <w:pPr>
        <w:shd w:val="clear" w:color="auto" w:fill="FFFFFF"/>
        <w:jc w:val="both"/>
        <w:rPr>
          <w:rFonts w:ascii="Tahoma" w:hAnsi="Tahoma" w:cs="B Zar"/>
          <w:vanish/>
          <w:sz w:val="28"/>
          <w:szCs w:val="28"/>
          <w:rtl/>
        </w:rPr>
      </w:pPr>
      <w:hyperlink r:id="rId8" w:history="1">
        <w:r w:rsidR="00540500" w:rsidRPr="00540500">
          <w:rPr>
            <w:rFonts w:ascii="Tahoma" w:hAnsi="Tahoma" w:cs="B Zar"/>
            <w:vanish/>
            <w:color w:val="333333"/>
            <w:sz w:val="28"/>
            <w:szCs w:val="28"/>
            <w:rtl/>
          </w:rPr>
          <w:t>ویکی‌پدیا به سوی شمایلی جدید می‌رود</w:t>
        </w:r>
      </w:hyperlink>
      <w:hyperlink r:id="rId9" w:history="1">
        <w:r w:rsidR="00540500" w:rsidRPr="00540500">
          <w:rPr>
            <w:rFonts w:ascii="Tahoma" w:hAnsi="Tahoma" w:cs="B Zar"/>
            <w:vanish/>
            <w:color w:val="0645AD"/>
            <w:sz w:val="28"/>
            <w:szCs w:val="28"/>
            <w:rtl/>
          </w:rPr>
          <w:t>به ما در اشکال‌زدایی کمک کنی</w:t>
        </w:r>
      </w:hyperlink>
      <w:r w:rsidR="00540500" w:rsidRPr="00540500">
        <w:rPr>
          <w:rFonts w:ascii="Tahoma" w:hAnsi="Tahoma" w:cs="B Zar"/>
          <w:vanish/>
          <w:sz w:val="28"/>
          <w:szCs w:val="28"/>
          <w:rtl/>
        </w:rPr>
        <w:t xml:space="preserve"> </w:t>
      </w:r>
    </w:p>
    <w:tbl>
      <w:tblPr>
        <w:bidiVisual/>
        <w:tblW w:w="0" w:type="auto"/>
        <w:jc w:val="center"/>
        <w:tblCellSpacing w:w="15" w:type="dxa"/>
        <w:tblInd w:w="65" w:type="dxa"/>
        <w:tblCellMar>
          <w:top w:w="15" w:type="dxa"/>
          <w:left w:w="15" w:type="dxa"/>
          <w:bottom w:w="15" w:type="dxa"/>
          <w:right w:w="15" w:type="dxa"/>
        </w:tblCellMar>
        <w:tblLook w:val="0000"/>
      </w:tblPr>
      <w:tblGrid>
        <w:gridCol w:w="101"/>
        <w:gridCol w:w="101"/>
      </w:tblGrid>
      <w:tr w:rsidR="00540500" w:rsidRPr="00540500" w:rsidTr="00540500">
        <w:trPr>
          <w:tblCellSpacing w:w="15" w:type="dxa"/>
          <w:jc w:val="center"/>
          <w:hidden/>
        </w:trPr>
        <w:tc>
          <w:tcPr>
            <w:tcW w:w="0" w:type="auto"/>
            <w:tcMar>
              <w:top w:w="0" w:type="dxa"/>
              <w:left w:w="0" w:type="dxa"/>
              <w:bottom w:w="0" w:type="dxa"/>
              <w:right w:w="50" w:type="dxa"/>
            </w:tcMar>
            <w:vAlign w:val="center"/>
          </w:tcPr>
          <w:p w:rsidR="00540500" w:rsidRPr="00540500" w:rsidRDefault="00540500" w:rsidP="00540500">
            <w:pPr>
              <w:jc w:val="both"/>
              <w:rPr>
                <w:rFonts w:ascii="Tahoma" w:hAnsi="Tahoma" w:cs="B Zar"/>
                <w:vanish/>
                <w:sz w:val="28"/>
                <w:szCs w:val="28"/>
              </w:rPr>
            </w:pPr>
            <w:r w:rsidRPr="00540500">
              <w:rPr>
                <w:rFonts w:ascii="Tahoma" w:hAnsi="Tahoma" w:cs="B Zar"/>
                <w:vanish/>
                <w:sz w:val="28"/>
                <w:szCs w:val="28"/>
                <w:rtl/>
              </w:rPr>
              <w:t>چیزی فرق می‌کند؟ما ویکی را تغییر داده‌ایم</w:t>
            </w:r>
            <w:r w:rsidRPr="00540500">
              <w:rPr>
                <w:rFonts w:ascii="Tahoma" w:hAnsi="Tahoma" w:cs="B Zar"/>
                <w:vanish/>
                <w:sz w:val="28"/>
                <w:szCs w:val="28"/>
              </w:rPr>
              <w:t xml:space="preserve"> </w:t>
            </w:r>
            <w:hyperlink r:id="rId10" w:history="1">
              <w:r w:rsidRPr="00540500">
                <w:rPr>
                  <w:rFonts w:ascii="Tahoma" w:hAnsi="Tahoma" w:cs="B Zar"/>
                  <w:vanish/>
                  <w:color w:val="0000FF"/>
                  <w:sz w:val="28"/>
                  <w:szCs w:val="28"/>
                  <w:u w:val="single"/>
                  <w:rtl/>
                </w:rPr>
                <w:t>اطلاعات</w:t>
              </w:r>
              <w:r w:rsidRPr="00540500">
                <w:rPr>
                  <w:rFonts w:ascii="Tahoma" w:hAnsi="Tahoma" w:cs="B Zar"/>
                  <w:vanish/>
                  <w:color w:val="0000FF"/>
                  <w:sz w:val="28"/>
                  <w:szCs w:val="28"/>
                  <w:u w:val="single"/>
                </w:rPr>
                <w:t xml:space="preserve"> </w:t>
              </w:r>
              <w:r w:rsidRPr="00540500">
                <w:rPr>
                  <w:rFonts w:ascii="Tahoma" w:hAnsi="Tahoma" w:cs="B Zar"/>
                  <w:vanish/>
                  <w:color w:val="0000FF"/>
                  <w:sz w:val="28"/>
                  <w:szCs w:val="28"/>
                  <w:u w:val="single"/>
                  <w:rtl/>
                </w:rPr>
                <w:t>بیشتر</w:t>
              </w:r>
            </w:hyperlink>
            <w:r w:rsidRPr="00540500">
              <w:rPr>
                <w:rFonts w:ascii="Tahoma" w:hAnsi="Tahoma" w:cs="B Zar"/>
                <w:vanish/>
                <w:sz w:val="28"/>
                <w:szCs w:val="28"/>
              </w:rPr>
              <w:t xml:space="preserve"> </w:t>
            </w:r>
          </w:p>
        </w:tc>
        <w:tc>
          <w:tcPr>
            <w:tcW w:w="0" w:type="auto"/>
            <w:tcMar>
              <w:top w:w="0" w:type="dxa"/>
              <w:left w:w="0" w:type="dxa"/>
              <w:bottom w:w="0" w:type="dxa"/>
              <w:right w:w="50" w:type="dxa"/>
            </w:tcMar>
            <w:vAlign w:val="center"/>
          </w:tcPr>
          <w:p w:rsidR="00540500" w:rsidRPr="00540500" w:rsidRDefault="00540500" w:rsidP="00540500">
            <w:pPr>
              <w:spacing w:line="240" w:lineRule="atLeast"/>
              <w:jc w:val="both"/>
              <w:rPr>
                <w:rFonts w:ascii="Tahoma" w:hAnsi="Tahoma" w:cs="B Zar"/>
                <w:vanish/>
                <w:sz w:val="28"/>
                <w:szCs w:val="28"/>
              </w:rPr>
            </w:pPr>
            <w:r w:rsidRPr="00540500">
              <w:rPr>
                <w:rFonts w:ascii="Tahoma" w:hAnsi="Tahoma" w:cs="B Zar"/>
                <w:vanish/>
                <w:sz w:val="28"/>
                <w:szCs w:val="28"/>
              </w:rPr>
              <w:t>[</w:t>
            </w:r>
            <w:hyperlink r:id="rId11" w:anchor="#" w:history="1">
              <w:r w:rsidRPr="00540500">
                <w:rPr>
                  <w:rFonts w:ascii="Tahoma" w:hAnsi="Tahoma" w:cs="B Zar"/>
                  <w:vanish/>
                  <w:color w:val="0000FF"/>
                  <w:sz w:val="28"/>
                  <w:szCs w:val="28"/>
                  <w:u w:val="single"/>
                  <w:rtl/>
                </w:rPr>
                <w:t>نهفتن</w:t>
              </w:r>
            </w:hyperlink>
            <w:r w:rsidRPr="00540500">
              <w:rPr>
                <w:rFonts w:ascii="Tahoma" w:hAnsi="Tahoma" w:cs="B Zar"/>
                <w:vanish/>
                <w:sz w:val="28"/>
                <w:szCs w:val="28"/>
              </w:rPr>
              <w:t xml:space="preserve">] </w:t>
            </w:r>
            <w:r w:rsidRPr="00540500">
              <w:rPr>
                <w:rFonts w:ascii="Tahoma" w:hAnsi="Tahoma" w:cs="B Zar"/>
                <w:vanish/>
                <w:sz w:val="28"/>
                <w:szCs w:val="28"/>
              </w:rPr>
              <w:br/>
              <w:t>[</w:t>
            </w:r>
            <w:hyperlink r:id="rId12" w:anchor="Phase_IV_Deployment" w:history="1">
              <w:r w:rsidRPr="00540500">
                <w:rPr>
                  <w:rFonts w:ascii="Tahoma" w:hAnsi="Tahoma" w:cs="B Zar"/>
                  <w:vanish/>
                  <w:color w:val="0000FF"/>
                  <w:sz w:val="28"/>
                  <w:szCs w:val="28"/>
                  <w:u w:val="single"/>
                  <w:rtl/>
                </w:rPr>
                <w:t>به</w:t>
              </w:r>
              <w:r w:rsidRPr="00540500">
                <w:rPr>
                  <w:rFonts w:ascii="Tahoma" w:hAnsi="Tahoma" w:cs="B Zar"/>
                  <w:vanish/>
                  <w:color w:val="0000FF"/>
                  <w:sz w:val="28"/>
                  <w:szCs w:val="28"/>
                  <w:u w:val="single"/>
                </w:rPr>
                <w:t xml:space="preserve"> </w:t>
              </w:r>
              <w:r w:rsidRPr="00540500">
                <w:rPr>
                  <w:rFonts w:ascii="Tahoma" w:hAnsi="Tahoma" w:cs="B Zar"/>
                  <w:vanish/>
                  <w:color w:val="0000FF"/>
                  <w:sz w:val="28"/>
                  <w:szCs w:val="28"/>
                  <w:u w:val="single"/>
                  <w:rtl/>
                </w:rPr>
                <w:t>ما در ترجمه‌ها کمک کنید</w:t>
              </w:r>
              <w:r w:rsidRPr="00540500">
                <w:rPr>
                  <w:rFonts w:ascii="Tahoma" w:hAnsi="Tahoma" w:cs="B Zar"/>
                  <w:vanish/>
                  <w:color w:val="0000FF"/>
                  <w:sz w:val="28"/>
                  <w:szCs w:val="28"/>
                  <w:u w:val="single"/>
                </w:rPr>
                <w:t>!</w:t>
              </w:r>
            </w:hyperlink>
            <w:r w:rsidRPr="00540500">
              <w:rPr>
                <w:rFonts w:ascii="Tahoma" w:hAnsi="Tahoma" w:cs="B Zar"/>
                <w:vanish/>
                <w:sz w:val="28"/>
                <w:szCs w:val="28"/>
              </w:rPr>
              <w:t xml:space="preserve">] </w:t>
            </w:r>
          </w:p>
        </w:tc>
      </w:tr>
    </w:tbl>
    <w:p w:rsidR="00540500" w:rsidRPr="00417414" w:rsidRDefault="00540500" w:rsidP="00540500">
      <w:pPr>
        <w:spacing w:before="100" w:beforeAutospacing="1" w:after="100" w:afterAutospacing="1" w:line="360" w:lineRule="auto"/>
        <w:jc w:val="center"/>
        <w:rPr>
          <w:rFonts w:ascii="Arial" w:hAnsi="Arial" w:cs="B Zar"/>
          <w:b/>
          <w:bCs/>
          <w:color w:val="000000"/>
          <w:sz w:val="64"/>
          <w:szCs w:val="64"/>
          <w:rtl/>
        </w:rPr>
      </w:pPr>
      <w:r w:rsidRPr="00417414">
        <w:rPr>
          <w:rFonts w:ascii="Arial" w:hAnsi="Arial" w:cs="B Zar" w:hint="cs"/>
          <w:b/>
          <w:bCs/>
          <w:color w:val="000000"/>
          <w:sz w:val="64"/>
          <w:szCs w:val="64"/>
          <w:rtl/>
        </w:rPr>
        <w:t>بسم الله الرحمن الرحیم</w:t>
      </w:r>
    </w:p>
    <w:p w:rsidR="00540500" w:rsidRPr="00417414" w:rsidRDefault="00540500" w:rsidP="00540500">
      <w:pPr>
        <w:spacing w:before="100" w:beforeAutospacing="1" w:after="100" w:afterAutospacing="1" w:line="360" w:lineRule="auto"/>
        <w:jc w:val="center"/>
        <w:rPr>
          <w:rFonts w:ascii="Arial" w:hAnsi="Arial" w:cs="B Zar"/>
          <w:b/>
          <w:bCs/>
          <w:color w:val="000000"/>
          <w:sz w:val="10"/>
          <w:szCs w:val="10"/>
          <w:rtl/>
        </w:rPr>
      </w:pPr>
    </w:p>
    <w:p w:rsidR="00540500" w:rsidRPr="00417414" w:rsidRDefault="00540500" w:rsidP="00540500">
      <w:pPr>
        <w:spacing w:before="100" w:beforeAutospacing="1" w:after="100" w:afterAutospacing="1" w:line="360" w:lineRule="auto"/>
        <w:jc w:val="center"/>
        <w:rPr>
          <w:rFonts w:ascii="Arial" w:hAnsi="Arial" w:cs="B Zar"/>
          <w:b/>
          <w:bCs/>
          <w:color w:val="000000"/>
          <w:sz w:val="34"/>
          <w:szCs w:val="34"/>
          <w:rtl/>
        </w:rPr>
      </w:pPr>
      <w:r w:rsidRPr="00417414">
        <w:rPr>
          <w:rFonts w:ascii="Arial" w:hAnsi="Arial" w:cs="B Zar" w:hint="cs"/>
          <w:b/>
          <w:bCs/>
          <w:color w:val="000000"/>
          <w:sz w:val="34"/>
          <w:szCs w:val="34"/>
          <w:rtl/>
        </w:rPr>
        <w:t xml:space="preserve">آزمایشگاه </w:t>
      </w:r>
      <w:r>
        <w:rPr>
          <w:rFonts w:ascii="Arial" w:hAnsi="Arial" w:cs="B Zar" w:hint="cs"/>
          <w:b/>
          <w:bCs/>
          <w:color w:val="000000"/>
          <w:sz w:val="34"/>
          <w:szCs w:val="34"/>
          <w:rtl/>
        </w:rPr>
        <w:t>انتقال حرارت</w:t>
      </w:r>
    </w:p>
    <w:p w:rsidR="00540500" w:rsidRDefault="00540500" w:rsidP="00540500">
      <w:pPr>
        <w:spacing w:before="100" w:beforeAutospacing="1" w:after="100" w:afterAutospacing="1"/>
        <w:jc w:val="both"/>
        <w:rPr>
          <w:rFonts w:ascii="Arial" w:hAnsi="Arial" w:cs="B Zar"/>
          <w:b/>
          <w:bCs/>
          <w:color w:val="000000"/>
          <w:sz w:val="30"/>
          <w:szCs w:val="30"/>
          <w:rtl/>
        </w:rPr>
      </w:pPr>
    </w:p>
    <w:p w:rsidR="00540500" w:rsidRDefault="00540500" w:rsidP="00540500">
      <w:pPr>
        <w:spacing w:before="100" w:beforeAutospacing="1" w:after="100" w:afterAutospacing="1"/>
        <w:jc w:val="both"/>
        <w:rPr>
          <w:rFonts w:ascii="Arial" w:hAnsi="Arial" w:cs="B Zar"/>
          <w:b/>
          <w:bCs/>
          <w:color w:val="000000"/>
          <w:sz w:val="30"/>
          <w:szCs w:val="30"/>
          <w:rtl/>
        </w:rPr>
      </w:pPr>
      <w:r>
        <w:rPr>
          <w:rFonts w:ascii="Arial" w:hAnsi="Arial" w:cs="B Zar" w:hint="cs"/>
          <w:b/>
          <w:bCs/>
          <w:color w:val="000000"/>
          <w:sz w:val="30"/>
          <w:szCs w:val="30"/>
          <w:rtl/>
        </w:rPr>
        <w:t xml:space="preserve">موضوع :  </w:t>
      </w:r>
      <w:r w:rsidRPr="00417414">
        <w:rPr>
          <w:rFonts w:ascii="Arial" w:hAnsi="Arial" w:cs="B Zar" w:hint="cs"/>
          <w:color w:val="000000"/>
          <w:sz w:val="30"/>
          <w:szCs w:val="30"/>
          <w:rtl/>
        </w:rPr>
        <w:t>آزمایش</w:t>
      </w:r>
      <w:r>
        <w:rPr>
          <w:rFonts w:ascii="Arial" w:hAnsi="Arial" w:cs="B Zar" w:hint="cs"/>
          <w:color w:val="000000"/>
          <w:sz w:val="30"/>
          <w:szCs w:val="30"/>
          <w:rtl/>
        </w:rPr>
        <w:t xml:space="preserve"> مبدل حرارتی</w:t>
      </w:r>
    </w:p>
    <w:p w:rsidR="00540500" w:rsidRDefault="00540500" w:rsidP="00540500">
      <w:pPr>
        <w:spacing w:before="100" w:beforeAutospacing="1" w:after="100" w:afterAutospacing="1"/>
        <w:jc w:val="both"/>
        <w:rPr>
          <w:rFonts w:ascii="Arial" w:hAnsi="Arial" w:cs="B Zar"/>
          <w:b/>
          <w:bCs/>
          <w:color w:val="000000"/>
          <w:sz w:val="30"/>
          <w:szCs w:val="30"/>
          <w:rtl/>
        </w:rPr>
      </w:pPr>
    </w:p>
    <w:p w:rsidR="00540500" w:rsidRDefault="00540500" w:rsidP="00540500">
      <w:pPr>
        <w:spacing w:before="100" w:beforeAutospacing="1" w:after="100" w:afterAutospacing="1"/>
        <w:jc w:val="both"/>
        <w:rPr>
          <w:rFonts w:ascii="Arial" w:hAnsi="Arial" w:cs="B Zar"/>
          <w:b/>
          <w:bCs/>
          <w:color w:val="000000"/>
          <w:sz w:val="30"/>
          <w:szCs w:val="30"/>
          <w:rtl/>
        </w:rPr>
      </w:pPr>
      <w:r>
        <w:rPr>
          <w:rFonts w:ascii="Arial" w:hAnsi="Arial" w:cs="B Zar" w:hint="cs"/>
          <w:b/>
          <w:bCs/>
          <w:color w:val="000000"/>
          <w:sz w:val="30"/>
          <w:szCs w:val="30"/>
          <w:rtl/>
        </w:rPr>
        <w:t xml:space="preserve">استاد: </w:t>
      </w:r>
      <w:r>
        <w:rPr>
          <w:rFonts w:ascii="Arial" w:hAnsi="Arial" w:cs="B Zar" w:hint="cs"/>
          <w:color w:val="000000"/>
          <w:sz w:val="30"/>
          <w:szCs w:val="30"/>
          <w:rtl/>
        </w:rPr>
        <w:t xml:space="preserve"> </w:t>
      </w:r>
      <w:r w:rsidRPr="00417414">
        <w:rPr>
          <w:rFonts w:ascii="Arial" w:hAnsi="Arial" w:cs="B Zar" w:hint="cs"/>
          <w:color w:val="000000"/>
          <w:sz w:val="30"/>
          <w:szCs w:val="30"/>
          <w:rtl/>
        </w:rPr>
        <w:t>خانم مهندس احمدوند</w:t>
      </w:r>
    </w:p>
    <w:p w:rsidR="00540500" w:rsidRDefault="00540500" w:rsidP="00540500">
      <w:pPr>
        <w:spacing w:before="100" w:beforeAutospacing="1" w:after="100" w:afterAutospacing="1"/>
        <w:jc w:val="both"/>
        <w:rPr>
          <w:rFonts w:ascii="Arial" w:hAnsi="Arial" w:cs="B Zar"/>
          <w:b/>
          <w:bCs/>
          <w:color w:val="000000"/>
          <w:sz w:val="30"/>
          <w:szCs w:val="30"/>
          <w:rtl/>
        </w:rPr>
      </w:pPr>
    </w:p>
    <w:p w:rsidR="00540500" w:rsidRDefault="00540500" w:rsidP="00540500">
      <w:pPr>
        <w:spacing w:before="100" w:beforeAutospacing="1" w:after="100" w:afterAutospacing="1"/>
        <w:jc w:val="both"/>
        <w:rPr>
          <w:rFonts w:ascii="Arial" w:hAnsi="Arial" w:cs="B Zar"/>
          <w:color w:val="000000"/>
          <w:sz w:val="30"/>
          <w:szCs w:val="30"/>
          <w:rtl/>
        </w:rPr>
      </w:pPr>
      <w:r>
        <w:rPr>
          <w:rFonts w:ascii="Arial" w:hAnsi="Arial" w:cs="B Zar" w:hint="cs"/>
          <w:b/>
          <w:bCs/>
          <w:color w:val="000000"/>
          <w:sz w:val="30"/>
          <w:szCs w:val="30"/>
          <w:rtl/>
        </w:rPr>
        <w:t xml:space="preserve">اعضای گروه:  </w:t>
      </w:r>
      <w:r w:rsidRPr="00417414">
        <w:rPr>
          <w:rFonts w:ascii="Arial" w:hAnsi="Arial" w:cs="B Zar" w:hint="cs"/>
          <w:color w:val="000000"/>
          <w:sz w:val="30"/>
          <w:szCs w:val="30"/>
          <w:rtl/>
        </w:rPr>
        <w:t>جلال خلیقی ، جواد رمضانی تبار ، مرتضی راستی</w:t>
      </w:r>
    </w:p>
    <w:p w:rsidR="00540500" w:rsidRDefault="00540500" w:rsidP="00540500">
      <w:pPr>
        <w:spacing w:before="100" w:beforeAutospacing="1" w:after="100" w:afterAutospacing="1"/>
        <w:jc w:val="both"/>
        <w:rPr>
          <w:rFonts w:ascii="Arial" w:hAnsi="Arial" w:cs="B Zar"/>
          <w:b/>
          <w:bCs/>
          <w:color w:val="000000"/>
          <w:sz w:val="30"/>
          <w:szCs w:val="30"/>
          <w:rtl/>
        </w:rPr>
      </w:pPr>
    </w:p>
    <w:p w:rsidR="00540500" w:rsidRDefault="00540500" w:rsidP="00540500">
      <w:pPr>
        <w:spacing w:before="100" w:beforeAutospacing="1" w:after="100" w:afterAutospacing="1"/>
        <w:jc w:val="both"/>
        <w:rPr>
          <w:rFonts w:ascii="Arial" w:hAnsi="Arial" w:cs="B Zar"/>
          <w:b/>
          <w:bCs/>
          <w:color w:val="000000"/>
          <w:sz w:val="30"/>
          <w:szCs w:val="30"/>
          <w:rtl/>
        </w:rPr>
      </w:pPr>
      <w:r>
        <w:rPr>
          <w:rFonts w:ascii="Arial" w:hAnsi="Arial" w:cs="B Zar" w:hint="cs"/>
          <w:b/>
          <w:bCs/>
          <w:color w:val="000000"/>
          <w:sz w:val="30"/>
          <w:szCs w:val="30"/>
          <w:rtl/>
        </w:rPr>
        <w:t>تاریخ انجام آزمایش</w:t>
      </w:r>
      <w:r w:rsidRPr="00417414">
        <w:rPr>
          <w:rFonts w:ascii="Arial" w:hAnsi="Arial" w:cs="B Zar" w:hint="cs"/>
          <w:color w:val="000000"/>
          <w:sz w:val="30"/>
          <w:szCs w:val="30"/>
          <w:rtl/>
        </w:rPr>
        <w:t xml:space="preserve">: </w:t>
      </w:r>
      <w:r>
        <w:rPr>
          <w:rFonts w:ascii="Arial" w:hAnsi="Arial" w:cs="B Zar" w:hint="cs"/>
          <w:color w:val="000000"/>
          <w:sz w:val="30"/>
          <w:szCs w:val="30"/>
          <w:rtl/>
        </w:rPr>
        <w:t>5</w:t>
      </w:r>
      <w:r w:rsidRPr="00417414">
        <w:rPr>
          <w:rFonts w:ascii="Arial" w:hAnsi="Arial" w:cs="B Zar" w:hint="cs"/>
          <w:color w:val="000000"/>
          <w:sz w:val="30"/>
          <w:szCs w:val="30"/>
          <w:rtl/>
        </w:rPr>
        <w:t>/</w:t>
      </w:r>
      <w:r>
        <w:rPr>
          <w:rFonts w:ascii="Arial" w:hAnsi="Arial" w:cs="B Zar" w:hint="cs"/>
          <w:color w:val="000000"/>
          <w:sz w:val="30"/>
          <w:szCs w:val="30"/>
          <w:rtl/>
        </w:rPr>
        <w:t>3</w:t>
      </w:r>
      <w:r w:rsidRPr="00417414">
        <w:rPr>
          <w:rFonts w:ascii="Arial" w:hAnsi="Arial" w:cs="B Zar" w:hint="cs"/>
          <w:color w:val="000000"/>
          <w:sz w:val="30"/>
          <w:szCs w:val="30"/>
          <w:rtl/>
        </w:rPr>
        <w:t>/1389</w:t>
      </w:r>
    </w:p>
    <w:p w:rsidR="00540500" w:rsidRDefault="00540500" w:rsidP="00540500">
      <w:pPr>
        <w:spacing w:before="100" w:beforeAutospacing="1" w:after="100" w:afterAutospacing="1"/>
        <w:jc w:val="both"/>
        <w:rPr>
          <w:rFonts w:ascii="Arial" w:hAnsi="Arial" w:cs="B Zar"/>
          <w:b/>
          <w:bCs/>
          <w:color w:val="000000"/>
          <w:sz w:val="30"/>
          <w:szCs w:val="30"/>
          <w:rtl/>
        </w:rPr>
      </w:pPr>
    </w:p>
    <w:p w:rsidR="00540500" w:rsidRPr="00417414" w:rsidRDefault="00540500" w:rsidP="00540500">
      <w:pPr>
        <w:spacing w:before="100" w:beforeAutospacing="1" w:after="100" w:afterAutospacing="1"/>
        <w:jc w:val="center"/>
        <w:rPr>
          <w:rFonts w:ascii="Arial" w:hAnsi="Arial" w:cs="B Zar"/>
          <w:b/>
          <w:bCs/>
          <w:color w:val="000000"/>
          <w:sz w:val="48"/>
          <w:szCs w:val="48"/>
          <w:rtl/>
        </w:rPr>
      </w:pPr>
      <w:r w:rsidRPr="00417414">
        <w:rPr>
          <w:rFonts w:ascii="Arial" w:hAnsi="Arial" w:cs="B Zar" w:hint="cs"/>
          <w:b/>
          <w:bCs/>
          <w:color w:val="000000"/>
          <w:sz w:val="48"/>
          <w:szCs w:val="48"/>
          <w:rtl/>
        </w:rPr>
        <w:t>موسسه آموزش عالی جامی</w:t>
      </w:r>
    </w:p>
    <w:p w:rsidR="00540500" w:rsidRPr="00417414" w:rsidRDefault="00540500" w:rsidP="00540500">
      <w:pPr>
        <w:spacing w:before="100" w:beforeAutospacing="1" w:after="100" w:afterAutospacing="1"/>
        <w:jc w:val="center"/>
        <w:rPr>
          <w:rFonts w:ascii="Arial" w:hAnsi="Arial" w:cs="B Zar"/>
          <w:b/>
          <w:bCs/>
          <w:color w:val="000000"/>
          <w:sz w:val="18"/>
          <w:szCs w:val="18"/>
          <w:rtl/>
        </w:rPr>
      </w:pPr>
      <w:r w:rsidRPr="00417414">
        <w:rPr>
          <w:rFonts w:ascii="Arial" w:hAnsi="Arial" w:cs="B Zar" w:hint="cs"/>
          <w:b/>
          <w:bCs/>
          <w:color w:val="000000"/>
          <w:sz w:val="18"/>
          <w:szCs w:val="18"/>
          <w:rtl/>
        </w:rPr>
        <w:t>بهار 89</w:t>
      </w:r>
    </w:p>
    <w:p w:rsidR="00540500" w:rsidRDefault="00540500" w:rsidP="00540500">
      <w:pPr>
        <w:spacing w:before="100" w:beforeAutospacing="1" w:after="100" w:afterAutospacing="1"/>
        <w:jc w:val="both"/>
        <w:outlineLvl w:val="0"/>
        <w:rPr>
          <w:rFonts w:ascii="Tahoma" w:hAnsi="Tahoma" w:cs="B Zar"/>
          <w:b/>
          <w:bCs/>
          <w:kern w:val="36"/>
          <w:sz w:val="28"/>
          <w:szCs w:val="28"/>
          <w:rtl/>
        </w:rPr>
      </w:pPr>
      <w:r>
        <w:rPr>
          <w:rFonts w:ascii="Tahoma" w:hAnsi="Tahoma" w:cs="B Zar" w:hint="cs"/>
          <w:b/>
          <w:bCs/>
          <w:kern w:val="36"/>
          <w:sz w:val="28"/>
          <w:szCs w:val="28"/>
          <w:rtl/>
        </w:rPr>
        <w:lastRenderedPageBreak/>
        <w:t>تئوری:</w:t>
      </w:r>
    </w:p>
    <w:p w:rsidR="00540500" w:rsidRPr="00540500" w:rsidRDefault="00540500" w:rsidP="00540500">
      <w:pPr>
        <w:spacing w:before="100" w:beforeAutospacing="1" w:after="100" w:afterAutospacing="1"/>
        <w:jc w:val="both"/>
        <w:outlineLvl w:val="0"/>
        <w:rPr>
          <w:rFonts w:ascii="Tahoma" w:hAnsi="Tahoma" w:cs="B Zar"/>
          <w:b/>
          <w:bCs/>
          <w:kern w:val="36"/>
          <w:sz w:val="28"/>
          <w:szCs w:val="28"/>
          <w:rtl/>
        </w:rPr>
      </w:pPr>
      <w:r w:rsidRPr="00540500">
        <w:rPr>
          <w:rFonts w:ascii="Tahoma" w:hAnsi="Tahoma" w:cs="B Zar"/>
          <w:b/>
          <w:bCs/>
          <w:kern w:val="36"/>
          <w:sz w:val="28"/>
          <w:szCs w:val="28"/>
          <w:rtl/>
        </w:rPr>
        <w:t>مبدلهای حرارتی</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فرايند تبادل گرما بين دو سيال با دماهاي متفاوت كه توسط ديواره جامدي از هم جدا شده اند در بسياري از كاربرد هاي مهندسي روي مي دهد . وسيله اي را كه براي اين تبادل به كار مي رود مبدل گرمايي ميگويند ، و موارد كاربرد آن را در سيستم هاي گرمايش ساختمان ها ، تهويه مطبوع ، توليد قدرت ، بازيابي گرماي هدر رفته ، و فراوري شيميايي مي توان يافت .ما درفرآيندهاي شيميايي و فيزيکي نياز به گرم کردن و يا سرد کرئن سيالاتي داريم که مورد استفاده قرار مي گيرند. براي تبادل گرماي دو سيال بدون آنکه با هم آميخته شوند ، نياز به سطح انتقال حرارت داريم. امروزه در سراسر دنيا کارخانه هاي فراواني يافت مي شوند که در زمينه ساخت مبدلهاي حرارتي فعاليت مي کنند . آنها بر اساس نياز مشتري خود و بر اساس استانداردهاي تعيين شده به طراحي و ساخت مبدلهاي حرارتي در سايزها و گونه هاي مختلف مبادرت مي ورزند. در زير به طور خلاصه به بررسي مبدلها و روابط کلي انتقال حرارت در آنها مي پردازيم.</w:t>
      </w:r>
    </w:p>
    <w:p w:rsidR="00540500" w:rsidRPr="00540500" w:rsidRDefault="00540500" w:rsidP="00540500">
      <w:pPr>
        <w:jc w:val="both"/>
        <w:rPr>
          <w:rFonts w:ascii="Tahoma" w:hAnsi="Tahoma" w:cs="B Zar"/>
          <w:b/>
          <w:bCs/>
          <w:sz w:val="28"/>
          <w:szCs w:val="28"/>
          <w:rtl/>
        </w:rPr>
      </w:pPr>
      <w:r w:rsidRPr="00540500">
        <w:rPr>
          <w:rFonts w:ascii="Tahoma" w:hAnsi="Tahoma" w:cs="B Zar"/>
          <w:b/>
          <w:bCs/>
          <w:sz w:val="28"/>
          <w:szCs w:val="28"/>
          <w:rtl/>
        </w:rPr>
        <w:t>انواع مبدل هاي گرمايي</w:t>
      </w:r>
      <w:r w:rsidRPr="00540500">
        <w:rPr>
          <w:rFonts w:ascii="Tahoma" w:hAnsi="Tahoma" w:cs="Tahoma"/>
          <w:b/>
          <w:bCs/>
          <w:sz w:val="28"/>
          <w:szCs w:val="28"/>
          <w:rtl/>
        </w:rPr>
        <w:t> </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مبدل هاي گرمايي معمولاَ بر حسب آرايش جريان و نوع ساخت رده بندي مي شوند . ساده ترين مبدل گرمايي مبدلي است كه در آن سيالات گـرم و سـرد در جهت هاي يكسان يا مخالف در يك ساختـار لوله اي هم مركز (</w:t>
      </w:r>
      <w:r w:rsidRPr="00540500">
        <w:rPr>
          <w:rFonts w:ascii="Tahoma" w:hAnsi="Tahoma" w:cs="B Zar"/>
          <w:sz w:val="28"/>
          <w:szCs w:val="28"/>
        </w:rPr>
        <w:t>tubular</w:t>
      </w:r>
      <w:r w:rsidRPr="00540500">
        <w:rPr>
          <w:rFonts w:ascii="Tahoma" w:hAnsi="Tahoma" w:cs="B Zar"/>
          <w:sz w:val="28"/>
          <w:szCs w:val="28"/>
          <w:rtl/>
        </w:rPr>
        <w:t>) حركت مي كند .</w:t>
      </w:r>
    </w:p>
    <w:p w:rsidR="00540500" w:rsidRPr="00540500" w:rsidRDefault="00540500" w:rsidP="00540500">
      <w:pPr>
        <w:jc w:val="center"/>
        <w:rPr>
          <w:rFonts w:ascii="Tahoma" w:hAnsi="Tahoma" w:cs="B Zar"/>
          <w:sz w:val="28"/>
          <w:szCs w:val="28"/>
          <w:rtl/>
        </w:rPr>
      </w:pPr>
      <w:r w:rsidRPr="00540500">
        <w:rPr>
          <w:rFonts w:ascii="Tahoma" w:hAnsi="Tahoma" w:cs="B Zar"/>
          <w:noProof/>
          <w:color w:val="0000FF"/>
          <w:sz w:val="28"/>
          <w:szCs w:val="28"/>
        </w:rPr>
        <w:drawing>
          <wp:inline distT="0" distB="0" distL="0" distR="0">
            <wp:extent cx="1714500" cy="1352550"/>
            <wp:effectExtent l="19050" t="0" r="0" b="0"/>
            <wp:docPr id="3" name="Picture 3" descr="180px-Tubular_heat_exchang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80px-Tubular_heat_exchanger">
                      <a:hlinkClick r:id="rId13"/>
                    </pic:cNvPr>
                    <pic:cNvPicPr>
                      <a:picLocks noChangeAspect="1" noChangeArrowheads="1"/>
                    </pic:cNvPicPr>
                  </pic:nvPicPr>
                  <pic:blipFill>
                    <a:blip r:embed="rId14"/>
                    <a:srcRect/>
                    <a:stretch>
                      <a:fillRect/>
                    </a:stretch>
                  </pic:blipFill>
                  <pic:spPr bwMode="auto">
                    <a:xfrm>
                      <a:off x="0" y="0"/>
                      <a:ext cx="1714500" cy="1352550"/>
                    </a:xfrm>
                    <a:prstGeom prst="rect">
                      <a:avLst/>
                    </a:prstGeom>
                    <a:noFill/>
                    <a:ln w="9525">
                      <a:noFill/>
                      <a:miter lim="800000"/>
                      <a:headEnd/>
                      <a:tailEnd/>
                    </a:ln>
                  </pic:spPr>
                </pic:pic>
              </a:graphicData>
            </a:graphic>
          </wp:inline>
        </w:drawing>
      </w:r>
    </w:p>
    <w:p w:rsidR="00540500" w:rsidRPr="00540500" w:rsidRDefault="00540500" w:rsidP="00540500">
      <w:pPr>
        <w:jc w:val="center"/>
        <w:rPr>
          <w:rFonts w:ascii="Tahoma" w:hAnsi="Tahoma" w:cs="B Zar"/>
          <w:sz w:val="28"/>
          <w:szCs w:val="28"/>
          <w:rtl/>
        </w:rPr>
      </w:pPr>
      <w:r w:rsidRPr="00540500">
        <w:rPr>
          <w:rFonts w:ascii="Tahoma" w:hAnsi="Tahoma" w:cs="B Zar"/>
          <w:sz w:val="18"/>
          <w:szCs w:val="18"/>
          <w:rtl/>
        </w:rPr>
        <w:t>نمونه ای از مبدل لوله ای هم مرکز</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 xml:space="preserve">در آرايش جريان همسو ( </w:t>
      </w:r>
      <w:r w:rsidRPr="00540500">
        <w:rPr>
          <w:rFonts w:ascii="Tahoma" w:hAnsi="Tahoma" w:cs="B Zar"/>
          <w:sz w:val="28"/>
          <w:szCs w:val="28"/>
        </w:rPr>
        <w:t>parallel</w:t>
      </w:r>
      <w:r w:rsidRPr="00540500">
        <w:rPr>
          <w:rFonts w:ascii="Tahoma" w:hAnsi="Tahoma" w:cs="B Zar"/>
          <w:sz w:val="28"/>
          <w:szCs w:val="28"/>
          <w:rtl/>
        </w:rPr>
        <w:t>-</w:t>
      </w:r>
      <w:r w:rsidRPr="00540500">
        <w:rPr>
          <w:rFonts w:ascii="Tahoma" w:hAnsi="Tahoma" w:cs="B Zar"/>
          <w:sz w:val="28"/>
          <w:szCs w:val="28"/>
        </w:rPr>
        <w:t>flow</w:t>
      </w:r>
      <w:r w:rsidRPr="00540500">
        <w:rPr>
          <w:rFonts w:ascii="Tahoma" w:hAnsi="Tahoma" w:cs="B Zar"/>
          <w:sz w:val="28"/>
          <w:szCs w:val="28"/>
          <w:rtl/>
        </w:rPr>
        <w:t xml:space="preserve"> یا </w:t>
      </w:r>
      <w:r w:rsidRPr="00540500">
        <w:rPr>
          <w:rFonts w:ascii="Tahoma" w:hAnsi="Tahoma" w:cs="B Zar"/>
          <w:sz w:val="28"/>
          <w:szCs w:val="28"/>
        </w:rPr>
        <w:t>concurrent flow</w:t>
      </w:r>
      <w:r w:rsidRPr="00540500">
        <w:rPr>
          <w:rFonts w:ascii="Tahoma" w:hAnsi="Tahoma" w:cs="B Zar"/>
          <w:sz w:val="28"/>
          <w:szCs w:val="28"/>
          <w:rtl/>
        </w:rPr>
        <w:t xml:space="preserve">) در شكل زير سيالات گرم و سرد از انتهاي يكسان وارد مي شوند ، در جهت يكسان جريان مي يابند ، و از انتهاي يكسان خارج مي </w:t>
      </w:r>
      <w:r w:rsidRPr="00540500">
        <w:rPr>
          <w:rFonts w:ascii="Tahoma" w:hAnsi="Tahoma" w:cs="B Zar"/>
          <w:sz w:val="28"/>
          <w:szCs w:val="28"/>
          <w:rtl/>
        </w:rPr>
        <w:lastRenderedPageBreak/>
        <w:t>شوند .در آرايش جريان نا همسو (</w:t>
      </w:r>
      <w:r w:rsidRPr="00540500">
        <w:rPr>
          <w:rFonts w:ascii="Tahoma" w:hAnsi="Tahoma" w:cs="B Zar"/>
          <w:sz w:val="28"/>
          <w:szCs w:val="28"/>
        </w:rPr>
        <w:t>counter-flow</w:t>
      </w:r>
      <w:r w:rsidRPr="00540500">
        <w:rPr>
          <w:rFonts w:ascii="Tahoma" w:hAnsi="Tahoma" w:cs="B Zar"/>
          <w:sz w:val="28"/>
          <w:szCs w:val="28"/>
          <w:rtl/>
        </w:rPr>
        <w:t>) در شكل سيالات از دو سر متقابل وارد مي شوند ، در جهت هاي مخالف جريان مي يابند ، و از دو سر متقابل ديگر خارج مي شوند.برای موازنه گرما خواهیم داشت.</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noProof/>
          <w:sz w:val="28"/>
          <w:szCs w:val="28"/>
        </w:rPr>
        <w:drawing>
          <wp:inline distT="0" distB="0" distL="0" distR="0">
            <wp:extent cx="2324100" cy="238125"/>
            <wp:effectExtent l="19050" t="0" r="0" b="0"/>
            <wp:docPr id="7" name="Picture 7" descr=" \dot{Q} = \dot{m}_h*(C_p)_h*(T_{h2}-T_{h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dot{Q} = \dot{m}_h*(C_p)_h*(T_{h2}-T_{h1}) "/>
                    <pic:cNvPicPr>
                      <a:picLocks noChangeAspect="1" noChangeArrowheads="1"/>
                    </pic:cNvPicPr>
                  </pic:nvPicPr>
                  <pic:blipFill>
                    <a:blip r:embed="rId15"/>
                    <a:srcRect/>
                    <a:stretch>
                      <a:fillRect/>
                    </a:stretch>
                  </pic:blipFill>
                  <pic:spPr bwMode="auto">
                    <a:xfrm>
                      <a:off x="0" y="0"/>
                      <a:ext cx="2324100" cy="238125"/>
                    </a:xfrm>
                    <a:prstGeom prst="rect">
                      <a:avLst/>
                    </a:prstGeom>
                    <a:noFill/>
                    <a:ln w="9525">
                      <a:noFill/>
                      <a:miter lim="800000"/>
                      <a:headEnd/>
                      <a:tailEnd/>
                    </a:ln>
                  </pic:spPr>
                </pic:pic>
              </a:graphicData>
            </a:graphic>
          </wp:inline>
        </w:drawing>
      </w:r>
      <w:r w:rsidRPr="00540500">
        <w:rPr>
          <w:rFonts w:ascii="Tahoma" w:hAnsi="Tahoma" w:cs="B Zar"/>
          <w:sz w:val="28"/>
          <w:szCs w:val="28"/>
          <w:rtl/>
        </w:rPr>
        <w:br/>
      </w:r>
      <w:r w:rsidRPr="00540500">
        <w:rPr>
          <w:rFonts w:ascii="Tahoma" w:hAnsi="Tahoma" w:cs="B Zar"/>
          <w:noProof/>
          <w:sz w:val="28"/>
          <w:szCs w:val="28"/>
        </w:rPr>
        <w:drawing>
          <wp:inline distT="0" distB="0" distL="0" distR="0">
            <wp:extent cx="2247900" cy="238125"/>
            <wp:effectExtent l="19050" t="0" r="0" b="0"/>
            <wp:docPr id="8" name="Picture 8" descr=" \dot{Q} = \dot{m}_c*(C_p)_c*(T_{c2}-T_{c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dot{Q} = \dot{m}_c*(C_p)_c*(T_{c2}-T_{c1}) "/>
                    <pic:cNvPicPr>
                      <a:picLocks noChangeAspect="1" noChangeArrowheads="1"/>
                    </pic:cNvPicPr>
                  </pic:nvPicPr>
                  <pic:blipFill>
                    <a:blip r:embed="rId16"/>
                    <a:srcRect/>
                    <a:stretch>
                      <a:fillRect/>
                    </a:stretch>
                  </pic:blipFill>
                  <pic:spPr bwMode="auto">
                    <a:xfrm>
                      <a:off x="0" y="0"/>
                      <a:ext cx="2247900" cy="238125"/>
                    </a:xfrm>
                    <a:prstGeom prst="rect">
                      <a:avLst/>
                    </a:prstGeom>
                    <a:noFill/>
                    <a:ln w="9525">
                      <a:noFill/>
                      <a:miter lim="800000"/>
                      <a:headEnd/>
                      <a:tailEnd/>
                    </a:ln>
                  </pic:spPr>
                </pic:pic>
              </a:graphicData>
            </a:graphic>
          </wp:inline>
        </w:drawing>
      </w:r>
      <w:r w:rsidRPr="00540500">
        <w:rPr>
          <w:rFonts w:ascii="Tahoma" w:hAnsi="Tahoma" w:cs="B Zar"/>
          <w:sz w:val="28"/>
          <w:szCs w:val="28"/>
          <w:rtl/>
        </w:rPr>
        <w:br/>
      </w:r>
      <w:r w:rsidRPr="00540500">
        <w:rPr>
          <w:rFonts w:ascii="Tahoma" w:hAnsi="Tahoma" w:cs="B Zar"/>
          <w:noProof/>
          <w:sz w:val="28"/>
          <w:szCs w:val="28"/>
        </w:rPr>
        <w:drawing>
          <wp:inline distT="0" distB="0" distL="0" distR="0">
            <wp:extent cx="1562100" cy="219075"/>
            <wp:effectExtent l="19050" t="0" r="0" b="0"/>
            <wp:docPr id="9" name="Picture 9" descr=" \dot{Q} = U*A_{ex}*\Delta {T_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dot{Q} = U*A_{ex}*\Delta {T_m} "/>
                    <pic:cNvPicPr>
                      <a:picLocks noChangeAspect="1" noChangeArrowheads="1"/>
                    </pic:cNvPicPr>
                  </pic:nvPicPr>
                  <pic:blipFill>
                    <a:blip r:embed="rId17"/>
                    <a:srcRect/>
                    <a:stretch>
                      <a:fillRect/>
                    </a:stretch>
                  </pic:blipFill>
                  <pic:spPr bwMode="auto">
                    <a:xfrm>
                      <a:off x="0" y="0"/>
                      <a:ext cx="1562100" cy="219075"/>
                    </a:xfrm>
                    <a:prstGeom prst="rect">
                      <a:avLst/>
                    </a:prstGeom>
                    <a:noFill/>
                    <a:ln w="9525">
                      <a:noFill/>
                      <a:miter lim="800000"/>
                      <a:headEnd/>
                      <a:tailEnd/>
                    </a:ln>
                  </pic:spPr>
                </pic:pic>
              </a:graphicData>
            </a:graphic>
          </wp:inline>
        </w:drawing>
      </w:r>
    </w:p>
    <w:p w:rsid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br/>
        <w:t>سيالات ممكن است داراي جريان عرضي ( عمود بر هم ) نيز باشند اين نوع جريان عموما در مبدل هاي گرمايي لوله اي پره دار بکار می رود.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يكي از انواع مهم مبدل هاي گرمايي داراي سطح تبادل گرماي بزرگي در حجم واحد است و به آن مبدل گرمايي فشرده مي گويند اين مبدل ها داراي صفحات يا لوله هاي پره دار ، با آرايش بسيار فشرده هستند و معمولاَ وقتي به كار مي روند كه حداقل يكي از سيالات گاز ، و لذا داراي يك ضريب جابجايي كوچك باشد ، لوله ها ممكن است تخت يا دايره اي باشند . مبدلهاي گرمايي با صفحات موازي ممكن است پره دار يا كنگره اي باشد و از آنها در حالت تك پاس يا چند پاس استفاده كرد مجراهاي جريان در مبدل هاي گرمايي فشرده معمولاَ كوچك اند و جريان در آنها معمولاَ لايه اي است .اشکال دیگری از مبدهای حرارتی را در شکلها ملاحظه می کنید.</w:t>
      </w:r>
    </w:p>
    <w:p w:rsidR="00540500" w:rsidRPr="00540500" w:rsidRDefault="00540500" w:rsidP="00540500">
      <w:pPr>
        <w:jc w:val="both"/>
        <w:rPr>
          <w:rFonts w:ascii="Tahoma" w:hAnsi="Tahoma" w:cs="B Zar"/>
          <w:b/>
          <w:bCs/>
          <w:sz w:val="28"/>
          <w:szCs w:val="28"/>
          <w:rtl/>
        </w:rPr>
      </w:pPr>
      <w:r w:rsidRPr="00540500">
        <w:rPr>
          <w:rFonts w:ascii="Tahoma" w:hAnsi="Tahoma" w:cs="B Zar"/>
          <w:b/>
          <w:bCs/>
          <w:sz w:val="28"/>
          <w:szCs w:val="28"/>
          <w:rtl/>
        </w:rPr>
        <w:t>مبدل گرمايي با جريان همسو</w:t>
      </w:r>
      <w:r w:rsidRPr="00540500">
        <w:rPr>
          <w:rFonts w:ascii="Tahoma" w:hAnsi="Tahoma" w:cs="Tahoma"/>
          <w:b/>
          <w:bCs/>
          <w:sz w:val="28"/>
          <w:szCs w:val="28"/>
          <w:rtl/>
        </w:rPr>
        <w:t> </w:t>
      </w:r>
    </w:p>
    <w:p w:rsid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 xml:space="preserve">در شكل توزيع دماي سيال گرم و سرد در مبدل گرمايي با جريان همسو ( مبدل </w:t>
      </w:r>
      <w:r w:rsidRPr="00540500">
        <w:rPr>
          <w:rFonts w:ascii="Tahoma" w:hAnsi="Tahoma" w:cs="B Zar"/>
          <w:sz w:val="28"/>
          <w:szCs w:val="28"/>
        </w:rPr>
        <w:t>tubular</w:t>
      </w:r>
      <w:r w:rsidRPr="00540500">
        <w:rPr>
          <w:rFonts w:ascii="Tahoma" w:hAnsi="Tahoma" w:cs="B Zar"/>
          <w:sz w:val="28"/>
          <w:szCs w:val="28"/>
          <w:rtl/>
        </w:rPr>
        <w:t xml:space="preserve"> ) نشان داده شده است . اختلاف دماي ابتدا بزرگ است اما با افزايش </w:t>
      </w:r>
      <w:r w:rsidRPr="00540500">
        <w:rPr>
          <w:rFonts w:ascii="Tahoma" w:hAnsi="Tahoma" w:cs="B Zar"/>
          <w:sz w:val="28"/>
          <w:szCs w:val="28"/>
        </w:rPr>
        <w:t>x</w:t>
      </w:r>
      <w:r w:rsidRPr="00540500">
        <w:rPr>
          <w:rFonts w:ascii="Tahoma" w:hAnsi="Tahoma" w:cs="B Zar"/>
          <w:sz w:val="28"/>
          <w:szCs w:val="28"/>
          <w:rtl/>
        </w:rPr>
        <w:t xml:space="preserve"> سريعاَ كاهش مي يابد و به طور مجانبي به صفر نزديك مي شود بايد توجه داشت كه در چنين مبدلي دماي خروجي سيال سرد هيچ وقت از</w:t>
      </w:r>
      <w:r>
        <w:rPr>
          <w:rFonts w:ascii="Tahoma" w:hAnsi="Tahoma" w:cs="B Zar"/>
          <w:sz w:val="28"/>
          <w:szCs w:val="28"/>
          <w:rtl/>
        </w:rPr>
        <w:t xml:space="preserve"> دماي خروجي گرم بيشتر نمي شود .</w:t>
      </w:r>
    </w:p>
    <w:p w:rsidR="00540500" w:rsidRDefault="00540500" w:rsidP="00540500">
      <w:pPr>
        <w:spacing w:before="100" w:beforeAutospacing="1" w:after="100" w:afterAutospacing="1"/>
        <w:jc w:val="both"/>
        <w:rPr>
          <w:rFonts w:ascii="Tahoma" w:hAnsi="Tahoma" w:cs="B Zar"/>
          <w:sz w:val="28"/>
          <w:szCs w:val="28"/>
          <w:rtl/>
        </w:rPr>
      </w:pPr>
    </w:p>
    <w:p w:rsidR="00540500" w:rsidRPr="00540500" w:rsidRDefault="00540500" w:rsidP="00540500">
      <w:pPr>
        <w:spacing w:before="100" w:beforeAutospacing="1" w:after="100" w:afterAutospacing="1"/>
        <w:jc w:val="both"/>
        <w:rPr>
          <w:rFonts w:ascii="Tahoma" w:hAnsi="Tahoma" w:cs="B Zar"/>
          <w:sz w:val="28"/>
          <w:szCs w:val="28"/>
          <w:rtl/>
        </w:rPr>
      </w:pPr>
    </w:p>
    <w:p w:rsidR="00540500" w:rsidRPr="00540500" w:rsidRDefault="00540500" w:rsidP="00540500">
      <w:pPr>
        <w:jc w:val="both"/>
        <w:rPr>
          <w:rFonts w:ascii="Tahoma" w:hAnsi="Tahoma" w:cs="B Zar"/>
          <w:b/>
          <w:bCs/>
          <w:sz w:val="28"/>
          <w:szCs w:val="28"/>
          <w:rtl/>
        </w:rPr>
      </w:pPr>
      <w:r w:rsidRPr="00540500">
        <w:rPr>
          <w:rFonts w:ascii="Tahoma" w:hAnsi="Tahoma" w:cs="B Zar"/>
          <w:b/>
          <w:bCs/>
          <w:sz w:val="28"/>
          <w:szCs w:val="28"/>
          <w:rtl/>
        </w:rPr>
        <w:t>مبدل گرمايي با جريان ناهمسو</w:t>
      </w:r>
      <w:r w:rsidRPr="00540500">
        <w:rPr>
          <w:rFonts w:ascii="Tahoma" w:hAnsi="Tahoma" w:cs="Tahoma"/>
          <w:b/>
          <w:bCs/>
          <w:sz w:val="28"/>
          <w:szCs w:val="28"/>
          <w:rtl/>
        </w:rPr>
        <w:t> </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توزيع دماي سيالات گرم و سرد در مبدل گرمايي با جريان ناهمسو در شكل زير نشان داده شده اند . بر خلاف مبدل با جريان همسو ، در مبدل با جريان ناهمسو انتقال گرما بين قسمت هاي گرم دو سيال در يك سر ، و همچنين بين قسمت هاي سرد دو سيال در سر ديگر روي مي دهد . به همين دليل اختلاف دما ، در طول مبدل در هيچ جا به بزرگي ناحيه ورودي مبدل با جريان همسو نيست . توجه كنيد كه دماي خروجي سيال سرد در اينجا مي تواند بزرگ تر از دماي خروجي سيال گرم باشد . براي مبدل با جريان ناهمسو اختلاف دما در نقاط انتهايي به صورت زير تعريف مي شود</w:t>
      </w:r>
      <w:r w:rsidRPr="00540500">
        <w:rPr>
          <w:rFonts w:ascii="Tahoma" w:hAnsi="Tahoma" w:cs="Tahoma"/>
          <w:sz w:val="28"/>
          <w:szCs w:val="28"/>
          <w:rtl/>
        </w:rPr>
        <w:t> </w:t>
      </w:r>
      <w:r w:rsidRPr="00540500">
        <w:rPr>
          <w:rFonts w:ascii="Tahoma" w:hAnsi="Tahoma" w:cs="B Zar"/>
          <w:sz w:val="28"/>
          <w:szCs w:val="28"/>
          <w:rtl/>
        </w:rPr>
        <w:t>:</w:t>
      </w:r>
      <w:r w:rsidRPr="00540500">
        <w:rPr>
          <w:rFonts w:ascii="Tahoma" w:hAnsi="Tahoma" w:cs="B Zar"/>
          <w:sz w:val="28"/>
          <w:szCs w:val="28"/>
          <w:rtl/>
        </w:rPr>
        <w:br/>
      </w:r>
      <w:r w:rsidRPr="00540500">
        <w:rPr>
          <w:rFonts w:ascii="Tahoma" w:hAnsi="Tahoma" w:cs="B Zar"/>
          <w:noProof/>
          <w:sz w:val="28"/>
          <w:szCs w:val="28"/>
        </w:rPr>
        <w:drawing>
          <wp:inline distT="0" distB="0" distL="0" distR="0">
            <wp:extent cx="1571625" cy="533400"/>
            <wp:effectExtent l="19050" t="0" r="9525" b="0"/>
            <wp:docPr id="17" name="Picture 17" descr="\Delta {T_m}=\frac{\Delta T_1-\Delta T_2}{\ln \left( \frac{\Delta T_1}{\Delta T_2}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lta {T_m}=\frac{\Delta T_1-\Delta T_2}{\ln \left( \frac{\Delta T_1}{\Delta T_2} \right) }"/>
                    <pic:cNvPicPr>
                      <a:picLocks noChangeAspect="1" noChangeArrowheads="1"/>
                    </pic:cNvPicPr>
                  </pic:nvPicPr>
                  <pic:blipFill>
                    <a:blip r:embed="rId18"/>
                    <a:srcRect/>
                    <a:stretch>
                      <a:fillRect/>
                    </a:stretch>
                  </pic:blipFill>
                  <pic:spPr bwMode="auto">
                    <a:xfrm>
                      <a:off x="0" y="0"/>
                      <a:ext cx="1571625" cy="533400"/>
                    </a:xfrm>
                    <a:prstGeom prst="rect">
                      <a:avLst/>
                    </a:prstGeom>
                    <a:noFill/>
                    <a:ln w="9525">
                      <a:noFill/>
                      <a:miter lim="800000"/>
                      <a:headEnd/>
                      <a:tailEnd/>
                    </a:ln>
                  </pic:spPr>
                </pic:pic>
              </a:graphicData>
            </a:graphic>
          </wp:inline>
        </w:drawing>
      </w:r>
    </w:p>
    <w:p w:rsidR="00540500" w:rsidRPr="00540500" w:rsidRDefault="00540500" w:rsidP="00540500">
      <w:pPr>
        <w:jc w:val="both"/>
        <w:rPr>
          <w:rFonts w:ascii="Tahoma" w:hAnsi="Tahoma" w:cs="B Zar"/>
          <w:b/>
          <w:bCs/>
          <w:sz w:val="28"/>
          <w:szCs w:val="28"/>
          <w:rtl/>
        </w:rPr>
      </w:pPr>
      <w:r w:rsidRPr="00540500">
        <w:rPr>
          <w:rFonts w:ascii="Tahoma" w:hAnsi="Tahoma" w:cs="B Zar"/>
          <w:b/>
          <w:bCs/>
          <w:sz w:val="28"/>
          <w:szCs w:val="28"/>
          <w:rtl/>
        </w:rPr>
        <w:t>مبدل های حرارتی پوسته و لوله (</w:t>
      </w:r>
      <w:r w:rsidRPr="00540500">
        <w:rPr>
          <w:rFonts w:ascii="Tahoma" w:hAnsi="Tahoma" w:cs="B Zar"/>
          <w:b/>
          <w:bCs/>
          <w:sz w:val="28"/>
          <w:szCs w:val="28"/>
        </w:rPr>
        <w:t>shell</w:t>
      </w:r>
      <w:r w:rsidRPr="00540500">
        <w:rPr>
          <w:rFonts w:ascii="Tahoma" w:hAnsi="Tahoma" w:cs="B Zar"/>
          <w:b/>
          <w:bCs/>
          <w:sz w:val="28"/>
          <w:szCs w:val="28"/>
          <w:rtl/>
        </w:rPr>
        <w:t xml:space="preserve"> &amp; </w:t>
      </w:r>
      <w:r w:rsidRPr="00540500">
        <w:rPr>
          <w:rFonts w:ascii="Tahoma" w:hAnsi="Tahoma" w:cs="B Zar"/>
          <w:b/>
          <w:bCs/>
          <w:sz w:val="28"/>
          <w:szCs w:val="28"/>
        </w:rPr>
        <w:t>tube heat exchangers</w:t>
      </w:r>
      <w:r w:rsidRPr="00540500">
        <w:rPr>
          <w:rFonts w:ascii="Tahoma" w:hAnsi="Tahoma" w:cs="B Zar"/>
          <w:b/>
          <w:bCs/>
          <w:sz w:val="28"/>
          <w:szCs w:val="28"/>
          <w:rtl/>
        </w:rPr>
        <w:t>)</w:t>
      </w:r>
      <w:r w:rsidRPr="00540500">
        <w:rPr>
          <w:rFonts w:ascii="Tahoma" w:hAnsi="Tahoma" w:cs="Tahoma"/>
          <w:b/>
          <w:bCs/>
          <w:sz w:val="28"/>
          <w:szCs w:val="28"/>
          <w:rtl/>
        </w:rPr>
        <w:t> </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نوع متداول ديگر مبدل گرمايي پوسته_ لوله اي است بر حسب تعداد پاس هاي پوسته و لوله ، اين مبدل ها انواع مختلفي دارند و ساده ترين آنها كه داراي يك پاس پوسته و يك پاس لوله است در شكل نشان داده شده است . معمولاَ ديوارك هايي نصب مي شوند تا با ايجاد تلاطم و آيجاد مؤلفه سرعت عرضي در جريان ضريب جابجايي سيال در سمت پوسته افزايش يابد . مبدل هاي گرمايي ديوارك دار معمولا با يك پاس پوسته و دو پاس لوله و دو پاس پوسته و چهار پاس لوله تولید می شوند.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در مبدل هاي حرارتي پوسته و لوله داراي بفل(صفحات هدايت كننده جريان) ، جريان سمت پوسته به صورت متقاطع با لوله ها در بين دو بفل مجاور جهت داده مي شود و در حاليكه از فاصله ما بين دو بفل به فاصله بعدي منتقل مي شود ، موازي با لوله ها ، جهت مي يابد.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اهداف اصلي طراحي ، در اين مبدل ها در نظر گرفتن انبساط گرمايي پوسته و لوله ها ، تميز كردن آسان مجموعه ، و در صورت با اهميت نبودن ساير جنبه ها ، كم هزينه ترين روش ساخت و توليد آنهاست.</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lastRenderedPageBreak/>
        <w:t>در مبدل هاي پوسته و لوله با صفحه لوله هاي ثابت ، پوسته ، به صفحه لوله ، جوش شده است و هيچ گونه دسترسي به خارج از دسته لوله ، براي تميزكاري وجود ندارد . اين انتخاب كم هزينه و داراي انبساط گرمايي محدود است .</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 xml:space="preserve">مبدل هاي پوسته و لوله با دسته لوله </w:t>
      </w:r>
      <w:r w:rsidRPr="00540500">
        <w:rPr>
          <w:rFonts w:ascii="Tahoma" w:hAnsi="Tahoma" w:cs="B Zar"/>
          <w:sz w:val="28"/>
          <w:szCs w:val="28"/>
        </w:rPr>
        <w:t>U</w:t>
      </w:r>
      <w:r w:rsidRPr="00540500">
        <w:rPr>
          <w:rFonts w:ascii="Tahoma" w:hAnsi="Tahoma" w:cs="B Zar"/>
          <w:sz w:val="28"/>
          <w:szCs w:val="28"/>
          <w:rtl/>
        </w:rPr>
        <w:t xml:space="preserve"> شكل داراي كم هزينه ترين ساختار است ، زيرا فقط به يك صفحه لوله نياز است. سطح داخلي لوله ها به دليل خم </w:t>
      </w:r>
      <w:r w:rsidRPr="00540500">
        <w:rPr>
          <w:rFonts w:ascii="Tahoma" w:hAnsi="Tahoma" w:cs="B Zar"/>
          <w:sz w:val="28"/>
          <w:szCs w:val="28"/>
        </w:rPr>
        <w:t>U</w:t>
      </w:r>
      <w:r w:rsidRPr="00540500">
        <w:rPr>
          <w:rFonts w:ascii="Tahoma" w:hAnsi="Tahoma" w:cs="B Zar"/>
          <w:sz w:val="28"/>
          <w:szCs w:val="28"/>
          <w:rtl/>
        </w:rPr>
        <w:t xml:space="preserve"> شكل تند، نمي توانند با وسايل مكانيكي تميز شود. در اين مبدل ها تعداد زوجي از گذرهاي لوله به كار مي رود ولي محدوديتي از نظر انبساط گرمايي وجود ندارد.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چندين طرح ايجاد شده اند كه به صفحه لوله امكان مي دهند تا شناور باشد(يعني بتواند با انبساط گرمايي ، حركت كند ). نوعي كلاسيك از طراحي سر شناور در شكل نشان داده شده است كه بيرون كشيدن دسته لوله ها را از پوسته با حداقل جداسازي قطعات، ممكن مي سازد. به اين نوع مبدل ها براي واحد هايي با تشكيل زياد رسوب ، نياز مي باشد. هزينه اين مبدل ها زياد است.</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آرايش هاي مختلف جريان در سمت پوسته و سمت لوله ، بسته به وظيفه گرمايي ( ظرفيت گرمايي) ، افت فشار ، سطح فشار ، تشكيل رسوب ، شيوه هاي ساخت و هزينه بري ، كنترل خوردگي و مسائل تميز كاري ،استفاده مي شوند. بفل ها در مبدل هاي پوسته و لوله براي افزايش ضريب انتقال گرما در سمت پوسته و براي نگه داشتن لوله ها استفاده مي گردند.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مزاياي مبدل هاي پوسته و لوله را مي شود به شرح زير نام برد</w:t>
      </w:r>
      <w:r w:rsidRPr="00540500">
        <w:rPr>
          <w:rFonts w:ascii="Tahoma" w:hAnsi="Tahoma" w:cs="Tahoma"/>
          <w:sz w:val="28"/>
          <w:szCs w:val="28"/>
          <w:rtl/>
        </w:rPr>
        <w:t> </w:t>
      </w:r>
      <w:r w:rsidRPr="00540500">
        <w:rPr>
          <w:rFonts w:ascii="Tahoma" w:hAnsi="Tahoma" w:cs="B Zar"/>
          <w:sz w:val="28"/>
          <w:szCs w:val="28"/>
          <w:rtl/>
        </w:rPr>
        <w:t>:</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1- در حجم كم ايجاد سطح بزرگي براي انتقال حرارت مي كنند.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2- طراحي مكانيكي خوبي دارند.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3- روش ساخت تثبيت شده خوبي دارند.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4- قابليت استفاده براي دامنه وسيعي از مواد را دارند.</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5- به راحتي تميز مي شوند.</w:t>
      </w:r>
    </w:p>
    <w:p w:rsidR="00540500" w:rsidRPr="00540500" w:rsidRDefault="00540500" w:rsidP="00540500">
      <w:pPr>
        <w:jc w:val="both"/>
        <w:rPr>
          <w:rFonts w:ascii="Tahoma" w:hAnsi="Tahoma" w:cs="B Zar"/>
          <w:sz w:val="28"/>
          <w:szCs w:val="28"/>
          <w:rtl/>
        </w:rPr>
      </w:pPr>
      <w:r w:rsidRPr="00540500">
        <w:rPr>
          <w:rFonts w:ascii="Tahoma" w:hAnsi="Tahoma" w:cs="B Zar"/>
          <w:sz w:val="28"/>
          <w:szCs w:val="28"/>
          <w:rtl/>
        </w:rPr>
        <w:lastRenderedPageBreak/>
        <w:t>مبدل های حرارتی صفحه ای</w:t>
      </w:r>
      <w:r w:rsidRPr="00540500">
        <w:rPr>
          <w:rFonts w:ascii="Tahoma" w:hAnsi="Tahoma" w:cs="Tahoma"/>
          <w:sz w:val="28"/>
          <w:szCs w:val="28"/>
          <w:rtl/>
        </w:rPr>
        <w:t> </w:t>
      </w:r>
    </w:p>
    <w:p w:rsidR="00540500" w:rsidRPr="00540500" w:rsidRDefault="00540500" w:rsidP="00540500">
      <w:pPr>
        <w:spacing w:before="100" w:beforeAutospacing="1" w:after="100" w:afterAutospacing="1"/>
        <w:jc w:val="both"/>
        <w:rPr>
          <w:rFonts w:ascii="Tahoma" w:hAnsi="Tahoma" w:cs="B Zar"/>
          <w:sz w:val="28"/>
          <w:szCs w:val="28"/>
          <w:rtl/>
        </w:rPr>
      </w:pPr>
      <w:r w:rsidRPr="00540500">
        <w:rPr>
          <w:rFonts w:ascii="Tahoma" w:hAnsi="Tahoma" w:cs="B Zar"/>
          <w:sz w:val="28"/>
          <w:szCs w:val="28"/>
          <w:rtl/>
        </w:rPr>
        <w:t>مبدل حرارتی صفحه ای اساسا" با توجه به سادگی نت و با توجه به نیازهای صنایع غذائی در دهه ۱۹۳۰ ابداع شدند و طراحی بهینه آن در دهه ۱۹۶۰ با تکامل موثرتر هندسه صفحات ، مونتاژ اجزا و مواد بهینه تر برای ساخت واشرهای مورد استفاده در این نوع مبدل ها کارآمدتر از گذشته مورد بازبینی قرار گرفت و موارد استفاده از آنها به تمامی صنایع راه پیدا کرد و توانسته است از رقیب خود (مبدل های لوله ای ) پیشی بگیرد . به دليل تنوع بسیار زیاد محدوده های طراحی این نوع مبدل ها که در نوع صفحات و آرایش آنها قابل بررسی است عملا شرکت های سازنده آنها اطلاعات محرمانه طراحی را اعلام نمی کنند .</w:t>
      </w:r>
    </w:p>
    <w:p w:rsidR="00540500" w:rsidRPr="00540500" w:rsidRDefault="00026661" w:rsidP="00540500">
      <w:pPr>
        <w:spacing w:before="100" w:beforeAutospacing="1" w:after="100" w:afterAutospacing="1"/>
        <w:jc w:val="both"/>
        <w:rPr>
          <w:rFonts w:ascii="Tahoma" w:hAnsi="Tahoma" w:cs="B Zar"/>
          <w:sz w:val="28"/>
          <w:szCs w:val="28"/>
          <w:rtl/>
        </w:rPr>
      </w:pPr>
      <w:r>
        <w:rPr>
          <w:rFonts w:ascii="Tahoma" w:hAnsi="Tahoma" w:cs="B Zar"/>
          <w:noProof/>
          <w:sz w:val="28"/>
          <w:szCs w:val="28"/>
          <w:rtl/>
        </w:rPr>
        <w:drawing>
          <wp:anchor distT="0" distB="0" distL="114300" distR="114300" simplePos="0" relativeHeight="251660288" behindDoc="1" locked="0" layoutInCell="1" allowOverlap="1">
            <wp:simplePos x="0" y="0"/>
            <wp:positionH relativeFrom="column">
              <wp:posOffset>190500</wp:posOffset>
            </wp:positionH>
            <wp:positionV relativeFrom="paragraph">
              <wp:posOffset>3661410</wp:posOffset>
            </wp:positionV>
            <wp:extent cx="1381125" cy="1771650"/>
            <wp:effectExtent l="19050" t="0" r="9525" b="0"/>
            <wp:wrapNone/>
            <wp:docPr id="2" name="Picture 24" descr="180px-Plate_frame_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180px-Plate_frame_1">
                      <a:hlinkClick r:id="rId19"/>
                    </pic:cNvPr>
                    <pic:cNvPicPr>
                      <a:picLocks noChangeAspect="1" noChangeArrowheads="1"/>
                    </pic:cNvPicPr>
                  </pic:nvPicPr>
                  <pic:blipFill>
                    <a:blip r:embed="rId20"/>
                    <a:srcRect/>
                    <a:stretch>
                      <a:fillRect/>
                    </a:stretch>
                  </pic:blipFill>
                  <pic:spPr bwMode="auto">
                    <a:xfrm>
                      <a:off x="0" y="0"/>
                      <a:ext cx="1381125" cy="1771650"/>
                    </a:xfrm>
                    <a:prstGeom prst="rect">
                      <a:avLst/>
                    </a:prstGeom>
                    <a:noFill/>
                    <a:ln w="9525">
                      <a:noFill/>
                      <a:miter lim="800000"/>
                      <a:headEnd/>
                      <a:tailEnd/>
                    </a:ln>
                  </pic:spPr>
                </pic:pic>
              </a:graphicData>
            </a:graphic>
          </wp:anchor>
        </w:drawing>
      </w:r>
      <w:r w:rsidR="00540500" w:rsidRPr="00540500">
        <w:rPr>
          <w:rFonts w:ascii="Tahoma" w:hAnsi="Tahoma" w:cs="B Zar"/>
          <w:sz w:val="28"/>
          <w:szCs w:val="28"/>
          <w:rtl/>
        </w:rPr>
        <w:t>مبدل های صفحه ای واشردار تشکیل شده است از تعدادی صفحات نازک با سطح چین دار و یا موج دار که جریان سیال گرم و یا سرد را از هم جدا می کنند .صفحات دارای قطعاتی در گوشه‌ها هستند و به نحوی چیدمان شده اند که دو سیال عامل بصورت یک در میان میان صفحات جریان دارند .طراحی و واشربندی بهینه این امکان را ایجاد می کند که مجموعه از صفحات در کنار یگدیگر تشکیل یک مبدل صفحه ای مناسب را بدهند . .مبدل های حرارتی صفحه ای معمولا "در جریان سیالتی با فشار پائین تر از ۲۵</w:t>
      </w:r>
      <w:r w:rsidR="00540500" w:rsidRPr="00540500">
        <w:rPr>
          <w:rFonts w:ascii="Tahoma" w:hAnsi="Tahoma" w:cs="B Zar"/>
          <w:sz w:val="28"/>
          <w:szCs w:val="28"/>
        </w:rPr>
        <w:t>bar</w:t>
      </w:r>
      <w:r w:rsidR="00540500" w:rsidRPr="00540500">
        <w:rPr>
          <w:rFonts w:ascii="Tahoma" w:hAnsi="Tahoma" w:cs="B Zar"/>
          <w:sz w:val="28"/>
          <w:szCs w:val="28"/>
          <w:rtl/>
        </w:rPr>
        <w:t xml:space="preserve"> و دمای کمتر از ۲۵۰ درجه محدود می شوند .از آنجا که کانالهای جریان کاملا کوچک هستند جریان قوی گردابه ای و توربولانس موجب بزرگ بودن ضرایب انتقال حرارت و افت فشارها می گردد بعلاوه بزرگ بودن تنش برشی موضعی باعث کاهش تشکیل رسوب می شود . واشرها از نشتی سیال به بیرون مبدل جلوگیری می کنند و سیال ها را در صفحات به شکل مورد نظر هدایت می نمایند. شکل جریان عموما" به نحوی انتخاب می شوند که جریان سیالها خلاف جهت یکدیگر باشند .</w:t>
      </w:r>
      <w:r w:rsidRPr="00026661">
        <w:rPr>
          <w:rFonts w:ascii="Tahoma" w:hAnsi="Tahoma" w:cs="B Zar"/>
          <w:noProof/>
          <w:color w:val="0000FF"/>
          <w:sz w:val="28"/>
          <w:szCs w:val="28"/>
        </w:rPr>
        <w:t xml:space="preserve"> </w:t>
      </w:r>
    </w:p>
    <w:p w:rsidR="00540500" w:rsidRPr="00540500" w:rsidRDefault="00540500" w:rsidP="00540500">
      <w:pPr>
        <w:jc w:val="center"/>
        <w:rPr>
          <w:rFonts w:ascii="Tahoma" w:hAnsi="Tahoma" w:cs="B Zar"/>
          <w:sz w:val="28"/>
          <w:szCs w:val="28"/>
          <w:rtl/>
        </w:rPr>
      </w:pPr>
    </w:p>
    <w:p w:rsidR="00540500" w:rsidRDefault="00540500" w:rsidP="00540500">
      <w:pPr>
        <w:jc w:val="center"/>
        <w:rPr>
          <w:rFonts w:ascii="Tahoma" w:hAnsi="Tahoma" w:cs="B Zar"/>
          <w:sz w:val="20"/>
          <w:szCs w:val="20"/>
          <w:rtl/>
        </w:rPr>
      </w:pPr>
      <w:r w:rsidRPr="00540500">
        <w:rPr>
          <w:rFonts w:ascii="Tahoma" w:hAnsi="Tahoma" w:cs="B Zar"/>
          <w:sz w:val="20"/>
          <w:szCs w:val="20"/>
          <w:rtl/>
        </w:rPr>
        <w:t>شمایلی از مبدل حرارتی صفحه ای</w:t>
      </w:r>
    </w:p>
    <w:p w:rsidR="00540500" w:rsidRDefault="00540500" w:rsidP="00540500">
      <w:pPr>
        <w:rPr>
          <w:rFonts w:ascii="Tahoma" w:hAnsi="Tahoma" w:cs="B Zar"/>
          <w:sz w:val="20"/>
          <w:szCs w:val="20"/>
          <w:rtl/>
        </w:rPr>
      </w:pPr>
    </w:p>
    <w:p w:rsidR="00026661" w:rsidRDefault="00026661" w:rsidP="00540500">
      <w:pPr>
        <w:rPr>
          <w:rFonts w:ascii="Tahoma" w:hAnsi="Tahoma" w:cs="B Zar"/>
          <w:sz w:val="20"/>
          <w:szCs w:val="20"/>
          <w:rtl/>
        </w:rPr>
      </w:pPr>
    </w:p>
    <w:p w:rsidR="00540500" w:rsidRPr="00302315" w:rsidRDefault="00302315" w:rsidP="00540500">
      <w:pPr>
        <w:rPr>
          <w:rFonts w:ascii="Tahoma" w:hAnsi="Tahoma" w:cs="B Zar"/>
          <w:b/>
          <w:bCs/>
          <w:sz w:val="28"/>
          <w:szCs w:val="28"/>
          <w:rtl/>
        </w:rPr>
      </w:pPr>
      <w:r w:rsidRPr="00302315">
        <w:rPr>
          <w:rFonts w:ascii="Tahoma" w:hAnsi="Tahoma" w:cs="B Zar" w:hint="cs"/>
          <w:b/>
          <w:bCs/>
          <w:sz w:val="28"/>
          <w:szCs w:val="28"/>
          <w:rtl/>
        </w:rPr>
        <w:lastRenderedPageBreak/>
        <w:t>نتایج:</w:t>
      </w:r>
    </w:p>
    <w:tbl>
      <w:tblPr>
        <w:tblStyle w:val="TableGrid"/>
        <w:bidiVisual/>
        <w:tblW w:w="0" w:type="auto"/>
        <w:tblLook w:val="04A0"/>
      </w:tblPr>
      <w:tblGrid>
        <w:gridCol w:w="2774"/>
        <w:gridCol w:w="2774"/>
        <w:gridCol w:w="2974"/>
      </w:tblGrid>
      <w:tr w:rsidR="00302315" w:rsidTr="00302315">
        <w:tc>
          <w:tcPr>
            <w:tcW w:w="3192" w:type="dxa"/>
          </w:tcPr>
          <w:p w:rsidR="00302315" w:rsidRDefault="00302315" w:rsidP="008D4909">
            <w:pPr>
              <w:jc w:val="center"/>
              <w:rPr>
                <w:rFonts w:ascii="Times New Roman" w:hAnsi="Times New Roman" w:cs="B Zar"/>
                <w:b/>
                <w:bCs/>
                <w:sz w:val="28"/>
                <w:szCs w:val="28"/>
                <w:rtl/>
              </w:rPr>
            </w:pPr>
            <w:r>
              <w:rPr>
                <w:rFonts w:ascii="Times New Roman" w:hAnsi="Times New Roman" w:cs="B Zar" w:hint="cs"/>
                <w:b/>
                <w:bCs/>
                <w:sz w:val="28"/>
                <w:szCs w:val="28"/>
                <w:rtl/>
              </w:rPr>
              <w:t>لوله</w:t>
            </w:r>
          </w:p>
        </w:tc>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hint="cs"/>
                <w:b/>
                <w:bCs/>
                <w:sz w:val="28"/>
                <w:szCs w:val="28"/>
                <w:rtl/>
                <w:lang w:bidi="fa-IR"/>
              </w:rPr>
              <w:t>پوسته</w:t>
            </w:r>
          </w:p>
        </w:tc>
        <w:tc>
          <w:tcPr>
            <w:tcW w:w="3192" w:type="dxa"/>
            <w:tcBorders>
              <w:top w:val="single" w:sz="4" w:space="0" w:color="auto"/>
              <w:right w:val="single" w:sz="4" w:space="0" w:color="auto"/>
            </w:tcBorders>
          </w:tcPr>
          <w:p w:rsidR="00302315" w:rsidRDefault="00302315" w:rsidP="008D4909">
            <w:pPr>
              <w:jc w:val="center"/>
              <w:rPr>
                <w:rFonts w:ascii="Times New Roman" w:hAnsi="Times New Roman" w:cs="B Zar"/>
                <w:b/>
                <w:bCs/>
                <w:sz w:val="28"/>
                <w:szCs w:val="28"/>
                <w:rtl/>
              </w:rPr>
            </w:pPr>
          </w:p>
        </w:tc>
      </w:tr>
      <w:tr w:rsidR="00302315" w:rsidTr="008D4909">
        <w:tc>
          <w:tcPr>
            <w:tcW w:w="3192" w:type="dxa"/>
          </w:tcPr>
          <w:p w:rsidR="00302315" w:rsidRDefault="00302315" w:rsidP="008D4909">
            <w:pPr>
              <w:jc w:val="center"/>
              <w:rPr>
                <w:rFonts w:ascii="Times New Roman" w:hAnsi="Times New Roman" w:cs="B Zar"/>
                <w:b/>
                <w:bCs/>
                <w:sz w:val="28"/>
                <w:szCs w:val="28"/>
              </w:rPr>
            </w:pPr>
            <w:r>
              <w:rPr>
                <w:rFonts w:ascii="Times New Roman" w:hAnsi="Times New Roman" w:cs="B Zar"/>
                <w:b/>
                <w:bCs/>
                <w:sz w:val="28"/>
                <w:szCs w:val="28"/>
              </w:rPr>
              <w:t>0.8</w:t>
            </w:r>
          </w:p>
        </w:tc>
        <w:tc>
          <w:tcPr>
            <w:tcW w:w="3192" w:type="dxa"/>
          </w:tcPr>
          <w:p w:rsidR="00302315" w:rsidRDefault="00302315" w:rsidP="008D4909">
            <w:pPr>
              <w:jc w:val="center"/>
              <w:rPr>
                <w:rFonts w:ascii="Times New Roman" w:hAnsi="Times New Roman" w:cs="B Zar"/>
                <w:b/>
                <w:bCs/>
                <w:sz w:val="28"/>
                <w:szCs w:val="28"/>
              </w:rPr>
            </w:pPr>
            <w:r>
              <w:rPr>
                <w:rFonts w:ascii="Times New Roman" w:hAnsi="Times New Roman" w:cs="B Zar"/>
                <w:b/>
                <w:bCs/>
                <w:sz w:val="28"/>
                <w:szCs w:val="28"/>
              </w:rPr>
              <w:t>0.8</w:t>
            </w:r>
          </w:p>
        </w:tc>
        <w:tc>
          <w:tcPr>
            <w:tcW w:w="3192" w:type="dxa"/>
          </w:tcPr>
          <w:p w:rsidR="00302315" w:rsidRDefault="00302315" w:rsidP="008D4909">
            <w:pPr>
              <w:jc w:val="center"/>
              <w:rPr>
                <w:rFonts w:ascii="Times New Roman" w:hAnsi="Times New Roman" w:cs="B Zar"/>
                <w:b/>
                <w:bCs/>
                <w:sz w:val="28"/>
                <w:szCs w:val="28"/>
              </w:rPr>
            </w:pPr>
            <w:r>
              <w:rPr>
                <w:rFonts w:ascii="Times New Roman" w:hAnsi="Times New Roman" w:cs="B Zar" w:hint="cs"/>
                <w:b/>
                <w:bCs/>
                <w:sz w:val="28"/>
                <w:szCs w:val="28"/>
                <w:rtl/>
              </w:rPr>
              <w:t xml:space="preserve">دبی </w:t>
            </w:r>
            <w:r>
              <w:rPr>
                <w:rFonts w:ascii="Times New Roman" w:hAnsi="Times New Roman" w:cs="B Zar"/>
                <w:b/>
                <w:bCs/>
                <w:sz w:val="28"/>
                <w:szCs w:val="28"/>
              </w:rPr>
              <w:t>(lit/min)</w:t>
            </w:r>
          </w:p>
        </w:tc>
      </w:tr>
      <w:tr w:rsidR="00302315" w:rsidTr="008D4909">
        <w:tc>
          <w:tcPr>
            <w:tcW w:w="3192" w:type="dxa"/>
          </w:tcPr>
          <w:p w:rsidR="00302315" w:rsidRPr="00C6637A" w:rsidRDefault="008D4909" w:rsidP="008D4909">
            <w:pPr>
              <w:jc w:val="center"/>
              <w:rPr>
                <w:rFonts w:ascii="Times New Roman" w:hAnsi="Times New Roman" w:cs="B Zar"/>
                <w:b/>
                <w:bCs/>
                <w:sz w:val="28"/>
                <w:szCs w:val="28"/>
                <w:rtl/>
                <w:lang w:bidi="fa-IR"/>
              </w:rPr>
            </w:pPr>
            <w:r>
              <w:rPr>
                <w:rFonts w:ascii="Times New Roman" w:hAnsi="Times New Roman" w:cs="B Zar"/>
                <w:b/>
                <w:bCs/>
                <w:sz w:val="28"/>
                <w:szCs w:val="28"/>
              </w:rPr>
              <w:t>1.3</w:t>
            </w:r>
            <w:r w:rsidR="00302315">
              <w:rPr>
                <w:rFonts w:ascii="Times New Roman" w:hAnsi="Times New Roman" w:cs="B Zar"/>
                <w:b/>
                <w:bCs/>
                <w:sz w:val="28"/>
                <w:szCs w:val="28"/>
              </w:rPr>
              <w:t>*10</w:t>
            </w:r>
            <w:r w:rsidR="00302315">
              <w:rPr>
                <w:rFonts w:ascii="Times New Roman" w:hAnsi="Times New Roman" w:cs="B Zar"/>
                <w:b/>
                <w:bCs/>
                <w:sz w:val="28"/>
                <w:szCs w:val="28"/>
                <w:vertAlign w:val="superscript"/>
              </w:rPr>
              <w:t>-</w:t>
            </w:r>
            <w:r>
              <w:rPr>
                <w:rFonts w:ascii="Times New Roman" w:hAnsi="Times New Roman" w:cs="B Zar"/>
                <w:b/>
                <w:bCs/>
                <w:sz w:val="28"/>
                <w:szCs w:val="28"/>
                <w:vertAlign w:val="superscript"/>
              </w:rPr>
              <w:t>5</w:t>
            </w:r>
          </w:p>
        </w:tc>
        <w:tc>
          <w:tcPr>
            <w:tcW w:w="3192" w:type="dxa"/>
          </w:tcPr>
          <w:p w:rsidR="00302315" w:rsidRPr="00302315" w:rsidRDefault="008D4909" w:rsidP="008D4909">
            <w:pPr>
              <w:jc w:val="center"/>
              <w:rPr>
                <w:rFonts w:ascii="Times New Roman" w:hAnsi="Times New Roman" w:cs="B Zar"/>
                <w:b/>
                <w:bCs/>
                <w:sz w:val="28"/>
                <w:szCs w:val="28"/>
                <w:vertAlign w:val="superscript"/>
                <w:lang w:bidi="fa-IR"/>
              </w:rPr>
            </w:pPr>
            <w:r>
              <w:rPr>
                <w:rFonts w:ascii="Times New Roman" w:hAnsi="Times New Roman" w:cs="B Zar"/>
                <w:b/>
                <w:bCs/>
                <w:sz w:val="28"/>
                <w:szCs w:val="28"/>
              </w:rPr>
              <w:t>1.3</w:t>
            </w:r>
            <w:r w:rsidR="00302315">
              <w:rPr>
                <w:rFonts w:ascii="Times New Roman" w:hAnsi="Times New Roman" w:cs="B Zar"/>
                <w:b/>
                <w:bCs/>
                <w:sz w:val="28"/>
                <w:szCs w:val="28"/>
              </w:rPr>
              <w:t>*10</w:t>
            </w:r>
            <w:r w:rsidR="00302315">
              <w:rPr>
                <w:rFonts w:ascii="Times New Roman" w:hAnsi="Times New Roman" w:cs="B Zar"/>
                <w:b/>
                <w:bCs/>
                <w:sz w:val="28"/>
                <w:szCs w:val="28"/>
                <w:vertAlign w:val="superscript"/>
              </w:rPr>
              <w:t>-</w:t>
            </w:r>
            <w:r>
              <w:rPr>
                <w:rFonts w:ascii="Times New Roman" w:hAnsi="Times New Roman" w:cs="B Zar"/>
                <w:b/>
                <w:bCs/>
                <w:sz w:val="28"/>
                <w:szCs w:val="28"/>
                <w:vertAlign w:val="superscript"/>
              </w:rPr>
              <w:t>5</w:t>
            </w:r>
          </w:p>
        </w:tc>
        <w:tc>
          <w:tcPr>
            <w:tcW w:w="3192" w:type="dxa"/>
          </w:tcPr>
          <w:p w:rsidR="00302315" w:rsidRPr="00A739DF" w:rsidRDefault="00302315" w:rsidP="008D4909">
            <w:pPr>
              <w:jc w:val="center"/>
              <w:rPr>
                <w:rFonts w:ascii="Times New Roman" w:hAnsi="Times New Roman" w:cs="B Zar"/>
                <w:b/>
                <w:bCs/>
                <w:sz w:val="28"/>
                <w:szCs w:val="28"/>
                <w:rtl/>
                <w:lang w:bidi="fa-IR"/>
              </w:rPr>
            </w:pPr>
            <w:r>
              <w:rPr>
                <w:rFonts w:ascii="Times New Roman" w:hAnsi="Times New Roman" w:cs="B Zar" w:hint="cs"/>
                <w:b/>
                <w:bCs/>
                <w:sz w:val="28"/>
                <w:szCs w:val="28"/>
                <w:rtl/>
                <w:lang w:bidi="fa-IR"/>
              </w:rPr>
              <w:t>دبی(</w:t>
            </w:r>
            <w:r>
              <w:rPr>
                <w:rFonts w:ascii="Times New Roman" w:hAnsi="Times New Roman" w:cs="B Zar"/>
                <w:b/>
                <w:bCs/>
                <w:sz w:val="28"/>
                <w:szCs w:val="28"/>
                <w:lang w:bidi="fa-IR"/>
              </w:rPr>
              <w:t>m</w:t>
            </w:r>
            <w:r>
              <w:rPr>
                <w:rFonts w:ascii="Times New Roman" w:hAnsi="Times New Roman" w:cs="B Zar"/>
                <w:b/>
                <w:bCs/>
                <w:sz w:val="28"/>
                <w:szCs w:val="28"/>
                <w:vertAlign w:val="superscript"/>
                <w:lang w:bidi="fa-IR"/>
              </w:rPr>
              <w:t>3</w:t>
            </w:r>
            <w:r>
              <w:rPr>
                <w:rFonts w:ascii="Times New Roman" w:hAnsi="Times New Roman" w:cs="B Zar"/>
                <w:b/>
                <w:bCs/>
                <w:sz w:val="28"/>
                <w:szCs w:val="28"/>
                <w:lang w:bidi="fa-IR"/>
              </w:rPr>
              <w:t>/s</w:t>
            </w:r>
            <w:r>
              <w:rPr>
                <w:rFonts w:ascii="Times New Roman" w:hAnsi="Times New Roman" w:cs="B Zar" w:hint="cs"/>
                <w:b/>
                <w:bCs/>
                <w:sz w:val="28"/>
                <w:szCs w:val="28"/>
                <w:rtl/>
                <w:lang w:bidi="fa-IR"/>
              </w:rPr>
              <w:t>)</w:t>
            </w:r>
          </w:p>
        </w:tc>
      </w:tr>
      <w:tr w:rsidR="00302315" w:rsidTr="008D4909">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b/>
                <w:bCs/>
                <w:sz w:val="28"/>
                <w:szCs w:val="28"/>
                <w:lang w:bidi="fa-IR"/>
              </w:rPr>
              <w:t>7</w:t>
            </w:r>
          </w:p>
        </w:tc>
        <w:tc>
          <w:tcPr>
            <w:tcW w:w="3192" w:type="dxa"/>
          </w:tcPr>
          <w:p w:rsidR="00302315" w:rsidRDefault="00302315" w:rsidP="008D4909">
            <w:pPr>
              <w:jc w:val="center"/>
              <w:rPr>
                <w:rFonts w:ascii="Times New Roman" w:hAnsi="Times New Roman" w:cs="B Zar"/>
                <w:b/>
                <w:bCs/>
                <w:sz w:val="28"/>
                <w:szCs w:val="28"/>
              </w:rPr>
            </w:pPr>
            <w:r>
              <w:rPr>
                <w:rFonts w:ascii="Times New Roman" w:hAnsi="Times New Roman" w:cs="B Zar"/>
                <w:b/>
                <w:bCs/>
                <w:sz w:val="28"/>
                <w:szCs w:val="28"/>
              </w:rPr>
              <w:t>2</w:t>
            </w:r>
          </w:p>
        </w:tc>
        <w:tc>
          <w:tcPr>
            <w:tcW w:w="3192" w:type="dxa"/>
          </w:tcPr>
          <w:p w:rsidR="00302315" w:rsidRDefault="00302315" w:rsidP="008D4909">
            <w:pPr>
              <w:jc w:val="center"/>
              <w:rPr>
                <w:rFonts w:ascii="Times New Roman" w:hAnsi="Times New Roman" w:cs="B Zar"/>
                <w:b/>
                <w:bCs/>
                <w:sz w:val="28"/>
                <w:szCs w:val="28"/>
                <w:lang w:bidi="fa-IR"/>
              </w:rPr>
            </w:pPr>
            <w:r>
              <w:rPr>
                <w:rFonts w:ascii="Times New Roman" w:hAnsi="Times New Roman" w:cs="B Zar" w:hint="cs"/>
                <w:b/>
                <w:bCs/>
                <w:sz w:val="28"/>
                <w:szCs w:val="28"/>
                <w:rtl/>
                <w:lang w:bidi="fa-IR"/>
              </w:rPr>
              <w:t>اختلاف دمای ورودی و خروجی</w:t>
            </w:r>
            <w:r>
              <w:rPr>
                <w:rFonts w:ascii="Times New Roman" w:hAnsi="Times New Roman" w:cs="Times New Roman"/>
                <w:b/>
                <w:bCs/>
                <w:sz w:val="28"/>
                <w:szCs w:val="28"/>
                <w:lang w:bidi="fa-IR"/>
              </w:rPr>
              <w:t>◦</w:t>
            </w:r>
            <w:r>
              <w:rPr>
                <w:rFonts w:ascii="Times New Roman" w:hAnsi="Times New Roman" w:cs="B Zar"/>
                <w:b/>
                <w:bCs/>
                <w:sz w:val="28"/>
                <w:szCs w:val="28"/>
                <w:lang w:bidi="fa-IR"/>
              </w:rPr>
              <w:t xml:space="preserve">c    </w:t>
            </w:r>
          </w:p>
        </w:tc>
      </w:tr>
      <w:tr w:rsidR="00302315" w:rsidTr="008D4909">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hint="cs"/>
                <w:b/>
                <w:bCs/>
                <w:sz w:val="28"/>
                <w:szCs w:val="28"/>
                <w:rtl/>
                <w:lang w:bidi="fa-IR"/>
              </w:rPr>
              <w:t>18/4</w:t>
            </w:r>
          </w:p>
        </w:tc>
        <w:tc>
          <w:tcPr>
            <w:tcW w:w="3192" w:type="dxa"/>
          </w:tcPr>
          <w:p w:rsidR="00302315" w:rsidRDefault="00302315" w:rsidP="008D4909">
            <w:pPr>
              <w:jc w:val="center"/>
              <w:rPr>
                <w:rFonts w:ascii="Times New Roman" w:hAnsi="Times New Roman" w:cs="B Zar"/>
                <w:b/>
                <w:bCs/>
                <w:sz w:val="28"/>
                <w:szCs w:val="28"/>
                <w:rtl/>
              </w:rPr>
            </w:pPr>
            <w:r>
              <w:rPr>
                <w:rFonts w:ascii="Times New Roman" w:hAnsi="Times New Roman" w:cs="B Zar"/>
                <w:b/>
                <w:bCs/>
                <w:sz w:val="28"/>
                <w:szCs w:val="28"/>
              </w:rPr>
              <w:t>-</w:t>
            </w:r>
          </w:p>
        </w:tc>
        <w:tc>
          <w:tcPr>
            <w:tcW w:w="3192" w:type="dxa"/>
          </w:tcPr>
          <w:p w:rsidR="00302315" w:rsidRPr="004218DE" w:rsidRDefault="009E1EEB" w:rsidP="008D4909">
            <w:pPr>
              <w:jc w:val="center"/>
              <w:rPr>
                <w:rFonts w:ascii="Times New Roman" w:hAnsi="Times New Roman" w:cs="B Zar"/>
                <w:b/>
                <w:bCs/>
                <w:sz w:val="28"/>
                <w:szCs w:val="28"/>
                <w:vertAlign w:val="subscript"/>
                <w:lang w:bidi="fa-IR"/>
              </w:rPr>
            </w:pPr>
            <m:oMathPara>
              <m:oMath>
                <m:sSub>
                  <m:sSubPr>
                    <m:ctrlPr>
                      <w:rPr>
                        <w:rFonts w:ascii="Cambria Math" w:hAnsi="Cambria Math" w:cs="B Zar"/>
                        <w:b/>
                        <w:bCs/>
                        <w:i/>
                        <w:sz w:val="28"/>
                        <w:szCs w:val="28"/>
                        <w:vertAlign w:val="subscript"/>
                        <w:lang w:bidi="fa-IR"/>
                      </w:rPr>
                    </m:ctrlPr>
                  </m:sSubPr>
                  <m:e>
                    <m:r>
                      <m:rPr>
                        <m:sty m:val="bi"/>
                      </m:rPr>
                      <w:rPr>
                        <w:rFonts w:ascii="Cambria Math" w:hAnsi="Cambria Math" w:cs="B Zar"/>
                        <w:sz w:val="28"/>
                        <w:szCs w:val="28"/>
                        <w:vertAlign w:val="subscript"/>
                        <w:lang w:bidi="fa-IR"/>
                      </w:rPr>
                      <m:t>C</m:t>
                    </m:r>
                  </m:e>
                  <m:sub>
                    <m:sSub>
                      <m:sSubPr>
                        <m:ctrlPr>
                          <w:rPr>
                            <w:rFonts w:ascii="Cambria Math" w:hAnsi="Cambria Math" w:cs="B Zar"/>
                            <w:b/>
                            <w:bCs/>
                            <w:i/>
                            <w:sz w:val="28"/>
                            <w:szCs w:val="28"/>
                            <w:vertAlign w:val="subscript"/>
                            <w:lang w:bidi="fa-IR"/>
                          </w:rPr>
                        </m:ctrlPr>
                      </m:sSubPr>
                      <m:e>
                        <m:r>
                          <m:rPr>
                            <m:sty m:val="bi"/>
                          </m:rPr>
                          <w:rPr>
                            <w:rFonts w:ascii="Cambria Math" w:hAnsi="Cambria Math" w:cs="B Zar"/>
                            <w:sz w:val="28"/>
                            <w:szCs w:val="28"/>
                            <w:vertAlign w:val="subscript"/>
                            <w:lang w:bidi="fa-IR"/>
                          </w:rPr>
                          <m:t>P</m:t>
                        </m:r>
                      </m:e>
                      <m:sub>
                        <m:r>
                          <m:rPr>
                            <m:sty m:val="bi"/>
                          </m:rPr>
                          <w:rPr>
                            <w:rFonts w:ascii="Cambria Math" w:hAnsi="Cambria Math" w:cs="B Zar"/>
                            <w:sz w:val="28"/>
                            <w:szCs w:val="28"/>
                            <w:vertAlign w:val="subscript"/>
                            <w:lang w:bidi="fa-IR"/>
                          </w:rPr>
                          <m:t>H</m:t>
                        </m:r>
                      </m:sub>
                    </m:sSub>
                  </m:sub>
                </m:sSub>
                <m:r>
                  <m:rPr>
                    <m:sty m:val="bi"/>
                  </m:rPr>
                  <w:rPr>
                    <w:rFonts w:ascii="Cambria Math" w:hAnsi="Cambria Math" w:cs="B Zar"/>
                    <w:sz w:val="28"/>
                    <w:szCs w:val="28"/>
                    <w:vertAlign w:val="subscript"/>
                    <w:lang w:bidi="fa-IR"/>
                  </w:rPr>
                  <m:t>(</m:t>
                </m:r>
                <m:f>
                  <m:fPr>
                    <m:type m:val="skw"/>
                    <m:ctrlPr>
                      <w:rPr>
                        <w:rFonts w:ascii="Cambria Math" w:hAnsi="Cambria Math" w:cs="B Zar"/>
                        <w:b/>
                        <w:bCs/>
                        <w:i/>
                        <w:sz w:val="28"/>
                        <w:szCs w:val="28"/>
                        <w:vertAlign w:val="subscript"/>
                        <w:lang w:bidi="fa-IR"/>
                      </w:rPr>
                    </m:ctrlPr>
                  </m:fPr>
                  <m:num>
                    <m:r>
                      <m:rPr>
                        <m:sty m:val="bi"/>
                      </m:rPr>
                      <w:rPr>
                        <w:rFonts w:ascii="Cambria Math" w:hAnsi="Cambria Math" w:cs="B Zar"/>
                        <w:sz w:val="28"/>
                        <w:szCs w:val="28"/>
                        <w:vertAlign w:val="subscript"/>
                        <w:lang w:bidi="fa-IR"/>
                      </w:rPr>
                      <m:t>KJ</m:t>
                    </m:r>
                  </m:num>
                  <m:den>
                    <m:r>
                      <m:rPr>
                        <m:sty m:val="bi"/>
                      </m:rPr>
                      <w:rPr>
                        <w:rFonts w:ascii="Cambria Math" w:hAnsi="Cambria Math" w:cs="B Zar"/>
                        <w:sz w:val="28"/>
                        <w:szCs w:val="28"/>
                        <w:vertAlign w:val="subscript"/>
                        <w:lang w:bidi="fa-IR"/>
                      </w:rPr>
                      <m:t>Kg.K</m:t>
                    </m:r>
                  </m:den>
                </m:f>
                <m:r>
                  <m:rPr>
                    <m:sty m:val="bi"/>
                  </m:rPr>
                  <w:rPr>
                    <w:rFonts w:ascii="Cambria Math" w:hAnsi="Cambria Math" w:cs="B Zar"/>
                    <w:sz w:val="28"/>
                    <w:szCs w:val="28"/>
                    <w:vertAlign w:val="subscript"/>
                    <w:lang w:bidi="fa-IR"/>
                  </w:rPr>
                  <m:t>)</m:t>
                </m:r>
              </m:oMath>
            </m:oMathPara>
          </w:p>
        </w:tc>
      </w:tr>
      <w:tr w:rsidR="00302315" w:rsidTr="008D4909">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b/>
                <w:bCs/>
                <w:sz w:val="28"/>
                <w:szCs w:val="28"/>
                <w:lang w:bidi="fa-IR"/>
              </w:rPr>
              <w:t>-</w:t>
            </w:r>
          </w:p>
        </w:tc>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hint="cs"/>
                <w:b/>
                <w:bCs/>
                <w:sz w:val="28"/>
                <w:szCs w:val="28"/>
                <w:rtl/>
                <w:lang w:bidi="fa-IR"/>
              </w:rPr>
              <w:t>178/4</w:t>
            </w:r>
          </w:p>
        </w:tc>
        <w:tc>
          <w:tcPr>
            <w:tcW w:w="3192" w:type="dxa"/>
          </w:tcPr>
          <w:p w:rsidR="00302315" w:rsidRPr="004218DE" w:rsidRDefault="009E1EEB" w:rsidP="008D4909">
            <w:pPr>
              <w:jc w:val="center"/>
              <w:rPr>
                <w:rFonts w:ascii="Times New Roman" w:hAnsi="Times New Roman" w:cs="B Zar"/>
                <w:b/>
                <w:bCs/>
                <w:sz w:val="28"/>
                <w:szCs w:val="28"/>
                <w:vertAlign w:val="subscript"/>
                <w:lang w:bidi="fa-IR"/>
              </w:rPr>
            </w:pPr>
            <m:oMathPara>
              <m:oMath>
                <m:sSub>
                  <m:sSubPr>
                    <m:ctrlPr>
                      <w:rPr>
                        <w:rFonts w:ascii="Cambria Math" w:hAnsi="Cambria Math" w:cs="B Zar"/>
                        <w:b/>
                        <w:bCs/>
                        <w:i/>
                        <w:sz w:val="28"/>
                        <w:szCs w:val="28"/>
                        <w:vertAlign w:val="subscript"/>
                        <w:lang w:bidi="fa-IR"/>
                      </w:rPr>
                    </m:ctrlPr>
                  </m:sSubPr>
                  <m:e>
                    <m:r>
                      <m:rPr>
                        <m:sty m:val="bi"/>
                      </m:rPr>
                      <w:rPr>
                        <w:rFonts w:ascii="Cambria Math" w:hAnsi="Cambria Math" w:cs="B Zar"/>
                        <w:sz w:val="28"/>
                        <w:szCs w:val="28"/>
                        <w:vertAlign w:val="subscript"/>
                        <w:lang w:bidi="fa-IR"/>
                      </w:rPr>
                      <m:t>C</m:t>
                    </m:r>
                  </m:e>
                  <m:sub>
                    <m:sSub>
                      <m:sSubPr>
                        <m:ctrlPr>
                          <w:rPr>
                            <w:rFonts w:ascii="Cambria Math" w:hAnsi="Cambria Math" w:cs="B Zar"/>
                            <w:b/>
                            <w:bCs/>
                            <w:i/>
                            <w:sz w:val="28"/>
                            <w:szCs w:val="28"/>
                            <w:vertAlign w:val="subscript"/>
                            <w:lang w:bidi="fa-IR"/>
                          </w:rPr>
                        </m:ctrlPr>
                      </m:sSubPr>
                      <m:e>
                        <m:r>
                          <m:rPr>
                            <m:sty m:val="bi"/>
                          </m:rPr>
                          <w:rPr>
                            <w:rFonts w:ascii="Cambria Math" w:hAnsi="Cambria Math" w:cs="B Zar"/>
                            <w:sz w:val="28"/>
                            <w:szCs w:val="28"/>
                            <w:vertAlign w:val="subscript"/>
                            <w:lang w:bidi="fa-IR"/>
                          </w:rPr>
                          <m:t>P</m:t>
                        </m:r>
                      </m:e>
                      <m:sub>
                        <m:r>
                          <m:rPr>
                            <m:sty m:val="bi"/>
                          </m:rPr>
                          <w:rPr>
                            <w:rFonts w:ascii="Cambria Math" w:hAnsi="Cambria Math" w:cs="B Zar"/>
                            <w:sz w:val="28"/>
                            <w:szCs w:val="28"/>
                            <w:vertAlign w:val="subscript"/>
                            <w:lang w:bidi="fa-IR"/>
                          </w:rPr>
                          <m:t>c</m:t>
                        </m:r>
                      </m:sub>
                    </m:sSub>
                  </m:sub>
                </m:sSub>
                <m:r>
                  <m:rPr>
                    <m:sty m:val="bi"/>
                  </m:rPr>
                  <w:rPr>
                    <w:rFonts w:ascii="Cambria Math" w:hAnsi="Cambria Math" w:cs="B Zar"/>
                    <w:sz w:val="28"/>
                    <w:szCs w:val="28"/>
                    <w:vertAlign w:val="subscript"/>
                    <w:lang w:bidi="fa-IR"/>
                  </w:rPr>
                  <m:t>(</m:t>
                </m:r>
                <m:f>
                  <m:fPr>
                    <m:type m:val="skw"/>
                    <m:ctrlPr>
                      <w:rPr>
                        <w:rFonts w:ascii="Cambria Math" w:hAnsi="Cambria Math" w:cs="B Zar"/>
                        <w:b/>
                        <w:bCs/>
                        <w:i/>
                        <w:sz w:val="28"/>
                        <w:szCs w:val="28"/>
                        <w:vertAlign w:val="subscript"/>
                        <w:lang w:bidi="fa-IR"/>
                      </w:rPr>
                    </m:ctrlPr>
                  </m:fPr>
                  <m:num>
                    <m:r>
                      <m:rPr>
                        <m:sty m:val="bi"/>
                      </m:rPr>
                      <w:rPr>
                        <w:rFonts w:ascii="Cambria Math" w:hAnsi="Cambria Math" w:cs="B Zar"/>
                        <w:sz w:val="28"/>
                        <w:szCs w:val="28"/>
                        <w:vertAlign w:val="subscript"/>
                        <w:lang w:bidi="fa-IR"/>
                      </w:rPr>
                      <m:t>KJ</m:t>
                    </m:r>
                  </m:num>
                  <m:den>
                    <m:r>
                      <m:rPr>
                        <m:sty m:val="bi"/>
                      </m:rPr>
                      <w:rPr>
                        <w:rFonts w:ascii="Cambria Math" w:hAnsi="Cambria Math" w:cs="B Zar"/>
                        <w:sz w:val="28"/>
                        <w:szCs w:val="28"/>
                        <w:vertAlign w:val="subscript"/>
                        <w:lang w:bidi="fa-IR"/>
                      </w:rPr>
                      <m:t>Kg.K</m:t>
                    </m:r>
                  </m:den>
                </m:f>
                <m:r>
                  <m:rPr>
                    <m:sty m:val="bi"/>
                  </m:rPr>
                  <w:rPr>
                    <w:rFonts w:ascii="Cambria Math" w:hAnsi="Cambria Math" w:cs="B Zar"/>
                    <w:sz w:val="28"/>
                    <w:szCs w:val="28"/>
                    <w:vertAlign w:val="subscript"/>
                    <w:lang w:bidi="fa-IR"/>
                  </w:rPr>
                  <m:t>)</m:t>
                </m:r>
              </m:oMath>
            </m:oMathPara>
          </w:p>
        </w:tc>
      </w:tr>
      <w:tr w:rsidR="00302315" w:rsidTr="008D4909">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hint="cs"/>
                <w:b/>
                <w:bCs/>
                <w:sz w:val="28"/>
                <w:szCs w:val="28"/>
                <w:rtl/>
                <w:lang w:bidi="fa-IR"/>
              </w:rPr>
              <w:t>8</w:t>
            </w:r>
          </w:p>
        </w:tc>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b/>
                <w:bCs/>
                <w:sz w:val="28"/>
                <w:szCs w:val="28"/>
                <w:lang w:bidi="fa-IR"/>
              </w:rPr>
              <w:t>-</w:t>
            </w:r>
          </w:p>
        </w:tc>
        <w:tc>
          <w:tcPr>
            <w:tcW w:w="3192" w:type="dxa"/>
          </w:tcPr>
          <w:p w:rsidR="00302315" w:rsidRPr="00E93F71" w:rsidRDefault="00302315" w:rsidP="008D4909">
            <w:pPr>
              <w:jc w:val="center"/>
              <w:rPr>
                <w:rFonts w:ascii="Times New Roman" w:eastAsia="Calibri" w:hAnsi="Times New Roman" w:cs="B Zar"/>
                <w:b/>
                <w:bCs/>
                <w:sz w:val="28"/>
                <w:szCs w:val="28"/>
                <w:lang w:bidi="fa-IR"/>
              </w:rPr>
            </w:pPr>
            <w:r>
              <w:rPr>
                <w:rFonts w:ascii="Times New Roman" w:eastAsia="Calibri" w:hAnsi="Times New Roman" w:cs="B Zar"/>
                <w:b/>
                <w:bCs/>
                <w:sz w:val="28"/>
                <w:szCs w:val="28"/>
                <w:lang w:bidi="fa-IR"/>
              </w:rPr>
              <w:t>D</w:t>
            </w:r>
            <w:r>
              <w:rPr>
                <w:rFonts w:ascii="Times New Roman" w:eastAsia="Calibri" w:hAnsi="Times New Roman" w:cs="B Zar"/>
                <w:b/>
                <w:bCs/>
                <w:sz w:val="28"/>
                <w:szCs w:val="28"/>
                <w:vertAlign w:val="subscript"/>
                <w:lang w:bidi="fa-IR"/>
              </w:rPr>
              <w:t>o</w:t>
            </w:r>
            <w:r>
              <w:rPr>
                <w:rFonts w:ascii="Times New Roman" w:eastAsia="Calibri" w:hAnsi="Times New Roman" w:cs="B Zar"/>
                <w:b/>
                <w:bCs/>
                <w:sz w:val="28"/>
                <w:szCs w:val="28"/>
                <w:lang w:bidi="fa-IR"/>
              </w:rPr>
              <w:t>(mm)</w:t>
            </w:r>
          </w:p>
        </w:tc>
      </w:tr>
      <w:tr w:rsidR="00302315" w:rsidTr="008D4909">
        <w:tc>
          <w:tcPr>
            <w:tcW w:w="3192" w:type="dxa"/>
          </w:tcPr>
          <w:p w:rsidR="00302315" w:rsidRDefault="00302315" w:rsidP="008D4909">
            <w:pPr>
              <w:jc w:val="center"/>
              <w:rPr>
                <w:rFonts w:ascii="Times New Roman" w:hAnsi="Times New Roman" w:cs="B Zar"/>
                <w:b/>
                <w:bCs/>
                <w:sz w:val="28"/>
                <w:szCs w:val="28"/>
                <w:lang w:bidi="fa-IR"/>
              </w:rPr>
            </w:pPr>
            <w:r>
              <w:rPr>
                <w:rFonts w:ascii="Times New Roman" w:hAnsi="Times New Roman" w:cs="B Zar" w:hint="cs"/>
                <w:b/>
                <w:bCs/>
                <w:sz w:val="28"/>
                <w:szCs w:val="28"/>
                <w:rtl/>
                <w:lang w:bidi="fa-IR"/>
              </w:rPr>
              <w:t>6</w:t>
            </w:r>
          </w:p>
        </w:tc>
        <w:tc>
          <w:tcPr>
            <w:tcW w:w="3192" w:type="dxa"/>
          </w:tcPr>
          <w:p w:rsidR="00302315" w:rsidRDefault="00302315" w:rsidP="008D4909">
            <w:pPr>
              <w:jc w:val="center"/>
              <w:rPr>
                <w:rFonts w:ascii="Times New Roman" w:hAnsi="Times New Roman" w:cs="B Zar"/>
                <w:b/>
                <w:bCs/>
                <w:sz w:val="28"/>
                <w:szCs w:val="28"/>
                <w:rtl/>
                <w:lang w:bidi="fa-IR"/>
              </w:rPr>
            </w:pPr>
            <w:r>
              <w:rPr>
                <w:rFonts w:ascii="Times New Roman" w:hAnsi="Times New Roman" w:cs="B Zar"/>
                <w:b/>
                <w:bCs/>
                <w:sz w:val="28"/>
                <w:szCs w:val="28"/>
                <w:lang w:bidi="fa-IR"/>
              </w:rPr>
              <w:t>-</w:t>
            </w:r>
          </w:p>
        </w:tc>
        <w:tc>
          <w:tcPr>
            <w:tcW w:w="3192" w:type="dxa"/>
          </w:tcPr>
          <w:p w:rsidR="00302315" w:rsidRPr="00E93F71" w:rsidRDefault="00302315" w:rsidP="008D4909">
            <w:pPr>
              <w:jc w:val="center"/>
              <w:rPr>
                <w:rFonts w:ascii="Times New Roman" w:eastAsia="Calibri" w:hAnsi="Times New Roman" w:cs="B Zar"/>
                <w:b/>
                <w:bCs/>
                <w:sz w:val="28"/>
                <w:szCs w:val="28"/>
                <w:lang w:bidi="fa-IR"/>
              </w:rPr>
            </w:pPr>
            <w:r>
              <w:rPr>
                <w:rFonts w:ascii="Times New Roman" w:eastAsia="Calibri" w:hAnsi="Times New Roman" w:cs="B Zar"/>
                <w:b/>
                <w:bCs/>
                <w:sz w:val="28"/>
                <w:szCs w:val="28"/>
                <w:lang w:bidi="fa-IR"/>
              </w:rPr>
              <w:t>D</w:t>
            </w:r>
            <w:r>
              <w:rPr>
                <w:rFonts w:ascii="Times New Roman" w:eastAsia="Calibri" w:hAnsi="Times New Roman" w:cs="B Zar"/>
                <w:b/>
                <w:bCs/>
                <w:sz w:val="28"/>
                <w:szCs w:val="28"/>
                <w:vertAlign w:val="subscript"/>
                <w:lang w:bidi="fa-IR"/>
              </w:rPr>
              <w:t>i</w:t>
            </w:r>
            <w:r>
              <w:rPr>
                <w:rFonts w:ascii="Times New Roman" w:eastAsia="Calibri" w:hAnsi="Times New Roman" w:cs="B Zar"/>
                <w:b/>
                <w:bCs/>
                <w:sz w:val="28"/>
                <w:szCs w:val="28"/>
                <w:lang w:bidi="fa-IR"/>
              </w:rPr>
              <w:t>(mm)</w:t>
            </w:r>
          </w:p>
        </w:tc>
      </w:tr>
    </w:tbl>
    <w:p w:rsidR="00302315" w:rsidRDefault="00302315" w:rsidP="00540500">
      <w:pPr>
        <w:rPr>
          <w:rFonts w:ascii="Tahoma" w:hAnsi="Tahoma" w:cs="B Zar"/>
          <w:sz w:val="28"/>
          <w:szCs w:val="28"/>
          <w:rtl/>
        </w:rPr>
      </w:pPr>
    </w:p>
    <w:p w:rsidR="00302315" w:rsidRPr="00302315" w:rsidRDefault="00302315" w:rsidP="00540500">
      <w:pPr>
        <w:rPr>
          <w:rFonts w:ascii="Tahoma" w:hAnsi="Tahoma" w:cs="B Zar"/>
          <w:b/>
          <w:bCs/>
          <w:sz w:val="28"/>
          <w:szCs w:val="28"/>
          <w:rtl/>
        </w:rPr>
      </w:pPr>
      <w:r w:rsidRPr="00302315">
        <w:rPr>
          <w:rFonts w:ascii="Tahoma" w:hAnsi="Tahoma" w:cs="B Zar" w:hint="cs"/>
          <w:b/>
          <w:bCs/>
          <w:sz w:val="28"/>
          <w:szCs w:val="28"/>
          <w:rtl/>
        </w:rPr>
        <w:t>خواسته ها:</w:t>
      </w:r>
    </w:p>
    <w:p w:rsidR="00302315" w:rsidRDefault="00302315" w:rsidP="00540500">
      <w:pPr>
        <w:rPr>
          <w:rFonts w:ascii="Tahoma" w:hAnsi="Tahoma" w:cs="B Zar"/>
          <w:sz w:val="28"/>
          <w:szCs w:val="28"/>
          <w:rtl/>
        </w:rPr>
      </w:pPr>
      <w:r w:rsidRPr="00302315">
        <w:rPr>
          <w:rFonts w:ascii="Tahoma" w:hAnsi="Tahoma" w:cs="B Zar"/>
          <w:sz w:val="28"/>
          <w:szCs w:val="28"/>
          <w:rtl/>
        </w:rPr>
        <w:t xml:space="preserve">- </w:t>
      </w:r>
      <w:r w:rsidRPr="00302315">
        <w:rPr>
          <w:rFonts w:ascii="Tahoma" w:hAnsi="Tahoma" w:cs="B Zar" w:hint="eastAsia"/>
          <w:sz w:val="28"/>
          <w:szCs w:val="28"/>
          <w:rtl/>
        </w:rPr>
        <w:t>بار</w:t>
      </w:r>
      <w:r w:rsidRPr="00302315">
        <w:rPr>
          <w:rFonts w:ascii="Tahoma" w:hAnsi="Tahoma" w:cs="B Zar"/>
          <w:sz w:val="28"/>
          <w:szCs w:val="28"/>
          <w:rtl/>
        </w:rPr>
        <w:t xml:space="preserve"> </w:t>
      </w:r>
      <w:r w:rsidRPr="00302315">
        <w:rPr>
          <w:rFonts w:ascii="Tahoma" w:hAnsi="Tahoma" w:cs="B Zar" w:hint="eastAsia"/>
          <w:sz w:val="28"/>
          <w:szCs w:val="28"/>
          <w:rtl/>
        </w:rPr>
        <w:t>حرارتي</w:t>
      </w:r>
      <w:r w:rsidRPr="00302315">
        <w:rPr>
          <w:rFonts w:ascii="Tahoma" w:hAnsi="Tahoma" w:cs="B Zar"/>
          <w:sz w:val="28"/>
          <w:szCs w:val="28"/>
          <w:rtl/>
        </w:rPr>
        <w:t xml:space="preserve"> </w:t>
      </w:r>
      <w:r w:rsidRPr="00302315">
        <w:rPr>
          <w:rFonts w:ascii="Tahoma" w:hAnsi="Tahoma" w:cs="B Zar" w:hint="eastAsia"/>
          <w:sz w:val="28"/>
          <w:szCs w:val="28"/>
          <w:rtl/>
        </w:rPr>
        <w:t>جريان</w:t>
      </w:r>
      <w:r w:rsidRPr="00302315">
        <w:rPr>
          <w:rFonts w:ascii="Tahoma" w:hAnsi="Tahoma" w:cs="B Zar"/>
          <w:sz w:val="28"/>
          <w:szCs w:val="28"/>
          <w:rtl/>
        </w:rPr>
        <w:t xml:space="preserve"> </w:t>
      </w:r>
      <w:r w:rsidRPr="00302315">
        <w:rPr>
          <w:rFonts w:ascii="Tahoma" w:hAnsi="Tahoma" w:cs="B Zar" w:hint="eastAsia"/>
          <w:sz w:val="28"/>
          <w:szCs w:val="28"/>
          <w:rtl/>
        </w:rPr>
        <w:t>گرم</w:t>
      </w:r>
      <w:r w:rsidRPr="00302315">
        <w:rPr>
          <w:rFonts w:ascii="Tahoma" w:hAnsi="Tahoma" w:cs="B Zar"/>
          <w:sz w:val="28"/>
          <w:szCs w:val="28"/>
          <w:rtl/>
        </w:rPr>
        <w:t xml:space="preserve"> </w:t>
      </w:r>
      <w:r w:rsidRPr="00302315">
        <w:rPr>
          <w:rFonts w:ascii="Tahoma" w:hAnsi="Tahoma" w:cs="B Zar" w:hint="eastAsia"/>
          <w:sz w:val="28"/>
          <w:szCs w:val="28"/>
          <w:rtl/>
        </w:rPr>
        <w:t>و</w:t>
      </w:r>
      <w:r w:rsidRPr="00302315">
        <w:rPr>
          <w:rFonts w:ascii="Tahoma" w:hAnsi="Tahoma" w:cs="B Zar"/>
          <w:sz w:val="28"/>
          <w:szCs w:val="28"/>
          <w:rtl/>
        </w:rPr>
        <w:t xml:space="preserve"> </w:t>
      </w:r>
      <w:r w:rsidRPr="00302315">
        <w:rPr>
          <w:rFonts w:ascii="Tahoma" w:hAnsi="Tahoma" w:cs="B Zar" w:hint="eastAsia"/>
          <w:sz w:val="28"/>
          <w:szCs w:val="28"/>
          <w:rtl/>
        </w:rPr>
        <w:t>سرد</w:t>
      </w:r>
      <w:r w:rsidRPr="00302315">
        <w:rPr>
          <w:rFonts w:ascii="Tahoma" w:hAnsi="Tahoma" w:cs="B Zar"/>
          <w:sz w:val="28"/>
          <w:szCs w:val="28"/>
          <w:rtl/>
        </w:rPr>
        <w:t xml:space="preserve"> </w:t>
      </w:r>
      <w:r w:rsidRPr="00302315">
        <w:rPr>
          <w:rFonts w:ascii="Tahoma" w:hAnsi="Tahoma" w:cs="B Zar" w:hint="eastAsia"/>
          <w:sz w:val="28"/>
          <w:szCs w:val="28"/>
          <w:rtl/>
        </w:rPr>
        <w:t>را</w:t>
      </w:r>
      <w:r w:rsidRPr="00302315">
        <w:rPr>
          <w:rFonts w:ascii="Tahoma" w:hAnsi="Tahoma" w:cs="B Zar"/>
          <w:sz w:val="28"/>
          <w:szCs w:val="28"/>
          <w:rtl/>
        </w:rPr>
        <w:t xml:space="preserve"> </w:t>
      </w:r>
      <w:r w:rsidRPr="00302315">
        <w:rPr>
          <w:rFonts w:ascii="Tahoma" w:hAnsi="Tahoma" w:cs="B Zar" w:hint="eastAsia"/>
          <w:sz w:val="28"/>
          <w:szCs w:val="28"/>
          <w:rtl/>
        </w:rPr>
        <w:t>بر</w:t>
      </w:r>
      <w:r w:rsidRPr="00302315">
        <w:rPr>
          <w:rFonts w:ascii="Tahoma" w:hAnsi="Tahoma" w:cs="B Zar"/>
          <w:sz w:val="28"/>
          <w:szCs w:val="28"/>
          <w:rtl/>
        </w:rPr>
        <w:t xml:space="preserve"> </w:t>
      </w:r>
      <w:r w:rsidRPr="00302315">
        <w:rPr>
          <w:rFonts w:ascii="Tahoma" w:hAnsi="Tahoma" w:cs="B Zar" w:hint="eastAsia"/>
          <w:sz w:val="28"/>
          <w:szCs w:val="28"/>
          <w:rtl/>
        </w:rPr>
        <w:t>طبق</w:t>
      </w:r>
      <w:r w:rsidRPr="00302315">
        <w:rPr>
          <w:rFonts w:ascii="Tahoma" w:hAnsi="Tahoma" w:cs="B Zar"/>
          <w:sz w:val="28"/>
          <w:szCs w:val="28"/>
          <w:rtl/>
        </w:rPr>
        <w:t xml:space="preserve"> </w:t>
      </w:r>
      <w:r w:rsidRPr="00302315">
        <w:rPr>
          <w:rFonts w:ascii="Tahoma" w:hAnsi="Tahoma" w:cs="B Zar" w:hint="eastAsia"/>
          <w:sz w:val="28"/>
          <w:szCs w:val="28"/>
          <w:rtl/>
        </w:rPr>
        <w:t>معادلات</w:t>
      </w:r>
      <w:r w:rsidRPr="00302315">
        <w:rPr>
          <w:rFonts w:ascii="Tahoma" w:hAnsi="Tahoma" w:cs="B Zar"/>
          <w:sz w:val="28"/>
          <w:szCs w:val="28"/>
          <w:rtl/>
        </w:rPr>
        <w:t xml:space="preserve"> 1 </w:t>
      </w:r>
      <w:r w:rsidRPr="00302315">
        <w:rPr>
          <w:rFonts w:ascii="Tahoma" w:hAnsi="Tahoma" w:cs="B Zar" w:hint="eastAsia"/>
          <w:sz w:val="28"/>
          <w:szCs w:val="28"/>
          <w:rtl/>
        </w:rPr>
        <w:t>بدست</w:t>
      </w:r>
      <w:r w:rsidRPr="00302315">
        <w:rPr>
          <w:rFonts w:ascii="Tahoma" w:hAnsi="Tahoma" w:cs="B Zar"/>
          <w:sz w:val="28"/>
          <w:szCs w:val="28"/>
          <w:rtl/>
        </w:rPr>
        <w:t xml:space="preserve"> </w:t>
      </w:r>
      <w:r w:rsidRPr="00302315">
        <w:rPr>
          <w:rFonts w:ascii="Tahoma" w:hAnsi="Tahoma" w:cs="B Zar" w:hint="eastAsia"/>
          <w:sz w:val="28"/>
          <w:szCs w:val="28"/>
          <w:rtl/>
        </w:rPr>
        <w:t>بياوريد</w:t>
      </w:r>
      <w:r w:rsidRPr="00302315">
        <w:rPr>
          <w:rFonts w:ascii="Tahoma" w:hAnsi="Tahoma" w:cs="B Zar"/>
          <w:sz w:val="28"/>
          <w:szCs w:val="28"/>
          <w:rtl/>
        </w:rPr>
        <w:t xml:space="preserve">. </w:t>
      </w:r>
      <w:r w:rsidRPr="00302315">
        <w:rPr>
          <w:rFonts w:ascii="Tahoma" w:hAnsi="Tahoma" w:cs="B Zar" w:hint="eastAsia"/>
          <w:sz w:val="28"/>
          <w:szCs w:val="28"/>
          <w:rtl/>
        </w:rPr>
        <w:t>آيا</w:t>
      </w:r>
      <w:r w:rsidRPr="00302315">
        <w:rPr>
          <w:rFonts w:ascii="Tahoma" w:hAnsi="Tahoma" w:cs="B Zar"/>
          <w:sz w:val="28"/>
          <w:szCs w:val="28"/>
          <w:rtl/>
        </w:rPr>
        <w:t xml:space="preserve"> </w:t>
      </w:r>
      <w:r w:rsidRPr="00302315">
        <w:rPr>
          <w:rFonts w:ascii="Tahoma" w:hAnsi="Tahoma" w:cs="B Zar" w:hint="eastAsia"/>
          <w:sz w:val="28"/>
          <w:szCs w:val="28"/>
          <w:rtl/>
        </w:rPr>
        <w:t>اين</w:t>
      </w:r>
      <w:r w:rsidRPr="00302315">
        <w:rPr>
          <w:rFonts w:ascii="Tahoma" w:hAnsi="Tahoma" w:cs="B Zar"/>
          <w:sz w:val="28"/>
          <w:szCs w:val="28"/>
          <w:rtl/>
        </w:rPr>
        <w:t xml:space="preserve"> </w:t>
      </w:r>
      <w:r w:rsidRPr="00302315">
        <w:rPr>
          <w:rFonts w:ascii="Tahoma" w:hAnsi="Tahoma" w:cs="B Zar" w:hint="eastAsia"/>
          <w:sz w:val="28"/>
          <w:szCs w:val="28"/>
          <w:rtl/>
        </w:rPr>
        <w:t>دو</w:t>
      </w:r>
      <w:r w:rsidRPr="00302315">
        <w:rPr>
          <w:rFonts w:ascii="Tahoma" w:hAnsi="Tahoma" w:cs="B Zar"/>
          <w:sz w:val="28"/>
          <w:szCs w:val="28"/>
          <w:rtl/>
        </w:rPr>
        <w:t xml:space="preserve"> </w:t>
      </w:r>
      <w:r w:rsidRPr="00302315">
        <w:rPr>
          <w:rFonts w:ascii="Tahoma" w:hAnsi="Tahoma" w:cs="B Zar" w:hint="eastAsia"/>
          <w:sz w:val="28"/>
          <w:szCs w:val="28"/>
          <w:rtl/>
        </w:rPr>
        <w:t>بار</w:t>
      </w:r>
      <w:r w:rsidRPr="00302315">
        <w:rPr>
          <w:rFonts w:ascii="Tahoma" w:hAnsi="Tahoma" w:cs="B Zar"/>
          <w:sz w:val="28"/>
          <w:szCs w:val="28"/>
          <w:rtl/>
        </w:rPr>
        <w:t xml:space="preserve"> </w:t>
      </w:r>
      <w:r w:rsidRPr="00302315">
        <w:rPr>
          <w:rFonts w:ascii="Tahoma" w:hAnsi="Tahoma" w:cs="B Zar" w:hint="eastAsia"/>
          <w:sz w:val="28"/>
          <w:szCs w:val="28"/>
          <w:rtl/>
        </w:rPr>
        <w:t>حرارتي</w:t>
      </w:r>
      <w:r w:rsidRPr="00302315">
        <w:rPr>
          <w:rFonts w:ascii="Tahoma" w:hAnsi="Tahoma" w:cs="B Zar"/>
          <w:sz w:val="28"/>
          <w:szCs w:val="28"/>
          <w:rtl/>
        </w:rPr>
        <w:t xml:space="preserve"> </w:t>
      </w:r>
      <w:r w:rsidRPr="00302315">
        <w:rPr>
          <w:rFonts w:ascii="Tahoma" w:hAnsi="Tahoma" w:cs="B Zar" w:hint="eastAsia"/>
          <w:sz w:val="28"/>
          <w:szCs w:val="28"/>
          <w:rtl/>
        </w:rPr>
        <w:t>يکسان</w:t>
      </w:r>
      <w:r w:rsidRPr="00302315">
        <w:rPr>
          <w:rFonts w:ascii="Tahoma" w:hAnsi="Tahoma" w:cs="B Zar"/>
          <w:sz w:val="28"/>
          <w:szCs w:val="28"/>
          <w:rtl/>
        </w:rPr>
        <w:t xml:space="preserve"> </w:t>
      </w:r>
      <w:r w:rsidRPr="00302315">
        <w:rPr>
          <w:rFonts w:ascii="Tahoma" w:hAnsi="Tahoma" w:cs="B Zar" w:hint="eastAsia"/>
          <w:sz w:val="28"/>
          <w:szCs w:val="28"/>
          <w:rtl/>
        </w:rPr>
        <w:t>هستند؟</w:t>
      </w:r>
      <w:r w:rsidRPr="00302315">
        <w:rPr>
          <w:rFonts w:ascii="Tahoma" w:hAnsi="Tahoma" w:cs="B Zar"/>
          <w:sz w:val="28"/>
          <w:szCs w:val="28"/>
          <w:rtl/>
        </w:rPr>
        <w:t xml:space="preserve"> </w:t>
      </w:r>
      <w:r w:rsidRPr="00302315">
        <w:rPr>
          <w:rFonts w:ascii="Tahoma" w:hAnsi="Tahoma" w:cs="B Zar" w:hint="eastAsia"/>
          <w:sz w:val="28"/>
          <w:szCs w:val="28"/>
          <w:rtl/>
        </w:rPr>
        <w:t>در</w:t>
      </w:r>
      <w:r w:rsidRPr="00302315">
        <w:rPr>
          <w:rFonts w:ascii="Tahoma" w:hAnsi="Tahoma" w:cs="B Zar"/>
          <w:sz w:val="28"/>
          <w:szCs w:val="28"/>
          <w:rtl/>
        </w:rPr>
        <w:t xml:space="preserve"> </w:t>
      </w:r>
      <w:r w:rsidRPr="00302315">
        <w:rPr>
          <w:rFonts w:ascii="Tahoma" w:hAnsi="Tahoma" w:cs="B Zar" w:hint="eastAsia"/>
          <w:sz w:val="28"/>
          <w:szCs w:val="28"/>
          <w:rtl/>
        </w:rPr>
        <w:t>صورت</w:t>
      </w:r>
      <w:r w:rsidRPr="00302315">
        <w:rPr>
          <w:rFonts w:ascii="Tahoma" w:hAnsi="Tahoma" w:cs="B Zar"/>
          <w:sz w:val="28"/>
          <w:szCs w:val="28"/>
          <w:rtl/>
        </w:rPr>
        <w:t xml:space="preserve"> </w:t>
      </w:r>
      <w:r w:rsidRPr="00302315">
        <w:rPr>
          <w:rFonts w:ascii="Tahoma" w:hAnsi="Tahoma" w:cs="B Zar" w:hint="eastAsia"/>
          <w:sz w:val="28"/>
          <w:szCs w:val="28"/>
          <w:rtl/>
        </w:rPr>
        <w:t>تفاوت</w:t>
      </w:r>
      <w:r w:rsidRPr="00302315">
        <w:rPr>
          <w:rFonts w:ascii="Tahoma" w:hAnsi="Tahoma" w:cs="B Zar"/>
          <w:sz w:val="28"/>
          <w:szCs w:val="28"/>
          <w:rtl/>
        </w:rPr>
        <w:t xml:space="preserve"> </w:t>
      </w:r>
      <w:r w:rsidRPr="00302315">
        <w:rPr>
          <w:rFonts w:ascii="Tahoma" w:hAnsi="Tahoma" w:cs="B Zar" w:hint="eastAsia"/>
          <w:sz w:val="28"/>
          <w:szCs w:val="28"/>
          <w:rtl/>
        </w:rPr>
        <w:t>دليل</w:t>
      </w:r>
      <w:r w:rsidRPr="00302315">
        <w:rPr>
          <w:rFonts w:ascii="Tahoma" w:hAnsi="Tahoma" w:cs="B Zar"/>
          <w:sz w:val="28"/>
          <w:szCs w:val="28"/>
          <w:rtl/>
        </w:rPr>
        <w:t xml:space="preserve"> </w:t>
      </w:r>
      <w:r w:rsidRPr="00302315">
        <w:rPr>
          <w:rFonts w:ascii="Tahoma" w:hAnsi="Tahoma" w:cs="B Zar" w:hint="eastAsia"/>
          <w:sz w:val="28"/>
          <w:szCs w:val="28"/>
          <w:rtl/>
        </w:rPr>
        <w:t>آن</w:t>
      </w:r>
      <w:r w:rsidRPr="00302315">
        <w:rPr>
          <w:rFonts w:ascii="Tahoma" w:hAnsi="Tahoma" w:cs="B Zar"/>
          <w:sz w:val="28"/>
          <w:szCs w:val="28"/>
          <w:rtl/>
        </w:rPr>
        <w:t xml:space="preserve"> </w:t>
      </w:r>
      <w:r w:rsidRPr="00302315">
        <w:rPr>
          <w:rFonts w:ascii="Tahoma" w:hAnsi="Tahoma" w:cs="B Zar" w:hint="eastAsia"/>
          <w:sz w:val="28"/>
          <w:szCs w:val="28"/>
          <w:rtl/>
        </w:rPr>
        <w:t>را</w:t>
      </w:r>
      <w:r w:rsidRPr="00302315">
        <w:rPr>
          <w:rFonts w:ascii="Tahoma" w:hAnsi="Tahoma" w:cs="B Zar"/>
          <w:sz w:val="28"/>
          <w:szCs w:val="28"/>
          <w:rtl/>
        </w:rPr>
        <w:t xml:space="preserve"> </w:t>
      </w:r>
      <w:r w:rsidRPr="00302315">
        <w:rPr>
          <w:rFonts w:ascii="Tahoma" w:hAnsi="Tahoma" w:cs="B Zar" w:hint="eastAsia"/>
          <w:sz w:val="28"/>
          <w:szCs w:val="28"/>
          <w:rtl/>
        </w:rPr>
        <w:t>شرح</w:t>
      </w:r>
      <w:r w:rsidRPr="00302315">
        <w:rPr>
          <w:rFonts w:ascii="Tahoma" w:hAnsi="Tahoma" w:cs="B Zar"/>
          <w:sz w:val="28"/>
          <w:szCs w:val="28"/>
          <w:rtl/>
        </w:rPr>
        <w:t xml:space="preserve"> </w:t>
      </w:r>
      <w:r w:rsidRPr="00302315">
        <w:rPr>
          <w:rFonts w:ascii="Tahoma" w:hAnsi="Tahoma" w:cs="B Zar" w:hint="eastAsia"/>
          <w:sz w:val="28"/>
          <w:szCs w:val="28"/>
          <w:rtl/>
        </w:rPr>
        <w:t>دهيد</w:t>
      </w:r>
      <w:r w:rsidRPr="00302315">
        <w:rPr>
          <w:rFonts w:ascii="Tahoma" w:hAnsi="Tahoma" w:cs="B Zar"/>
          <w:sz w:val="28"/>
          <w:szCs w:val="28"/>
          <w:rtl/>
        </w:rPr>
        <w:t>.</w:t>
      </w:r>
    </w:p>
    <w:p w:rsidR="00302315" w:rsidRPr="00EF7CA3" w:rsidRDefault="009E1EEB" w:rsidP="00302315">
      <w:pPr>
        <w:spacing w:line="240" w:lineRule="auto"/>
        <w:jc w:val="both"/>
        <w:rPr>
          <w:rFonts w:ascii="Cambria Math" w:hAnsi="Cambria Math" w:cs="B Zar"/>
          <w:i/>
          <w:sz w:val="24"/>
          <w:szCs w:val="24"/>
          <w:rtl/>
        </w:rPr>
      </w:pPr>
      <m:oMathPara>
        <m:oMathParaPr>
          <m:jc m:val="left"/>
        </m:oMathParaPr>
        <m:oMath>
          <m:m>
            <m:mPr>
              <m:rSpRule m:val="4"/>
              <m:rSp m:val="4"/>
              <m:cGp m:val="8"/>
              <m:mcs>
                <m:mc>
                  <m:mcPr>
                    <m:count m:val="2"/>
                    <m:mcJc m:val="left"/>
                  </m:mcPr>
                </m:mc>
              </m:mcs>
              <m:ctrlPr>
                <w:rPr>
                  <w:rFonts w:ascii="Cambria Math" w:hAnsi="Cambria Math" w:cs="B Zar"/>
                  <w:i/>
                  <w:sz w:val="24"/>
                  <w:szCs w:val="24"/>
                </w:rPr>
              </m:ctrlPr>
            </m:mPr>
            <m:mr>
              <m:e>
                <m:sSub>
                  <m:sSubPr>
                    <m:ctrlPr>
                      <w:rPr>
                        <w:rFonts w:ascii="Cambria Math" w:hAnsi="Cambria Math" w:cs="B Zar"/>
                        <w:i/>
                        <w:sz w:val="24"/>
                        <w:szCs w:val="24"/>
                      </w:rPr>
                    </m:ctrlPr>
                  </m:sSubPr>
                  <m:e>
                    <m:r>
                      <w:rPr>
                        <w:rFonts w:ascii="Cambria Math" w:hAnsi="Cambria Math" w:cs="B Zar"/>
                        <w:sz w:val="24"/>
                        <w:szCs w:val="24"/>
                      </w:rPr>
                      <m:t>Q</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acc>
                      <m:accPr>
                        <m:chr m:val="̇"/>
                        <m:ctrlPr>
                          <w:rPr>
                            <w:rFonts w:ascii="Cambria Math" w:hAnsi="Cambria Math" w:cs="B Zar"/>
                            <w:i/>
                            <w:sz w:val="24"/>
                            <w:szCs w:val="24"/>
                          </w:rPr>
                        </m:ctrlPr>
                      </m:accPr>
                      <m:e>
                        <m:r>
                          <w:rPr>
                            <w:rFonts w:ascii="Cambria Math" w:hAnsi="Cambria Math" w:cs="B Zar"/>
                            <w:sz w:val="24"/>
                            <w:szCs w:val="24"/>
                          </w:rPr>
                          <m:t>m</m:t>
                        </m:r>
                      </m:e>
                    </m:acc>
                  </m:e>
                  <m:sub>
                    <m:r>
                      <w:rPr>
                        <w:rFonts w:ascii="Cambria Math" w:hAnsi="Cambria Math" w:cs="B Zar"/>
                        <w:sz w:val="24"/>
                        <w:szCs w:val="24"/>
                      </w:rPr>
                      <m:t>H</m:t>
                    </m:r>
                  </m:sub>
                </m:sSub>
                <m:sSub>
                  <m:sSubPr>
                    <m:ctrlPr>
                      <w:rPr>
                        <w:rFonts w:ascii="Cambria Math" w:hAnsi="Cambria Math" w:cs="B Zar"/>
                        <w:i/>
                        <w:sz w:val="24"/>
                        <w:szCs w:val="24"/>
                      </w:rPr>
                    </m:ctrlPr>
                  </m:sSubPr>
                  <m:e>
                    <m:r>
                      <w:rPr>
                        <w:rFonts w:ascii="Cambria Math" w:hAnsi="Cambria Math" w:cs="B Zar"/>
                        <w:sz w:val="24"/>
                        <w:szCs w:val="24"/>
                      </w:rPr>
                      <m:t>Cp</m:t>
                    </m:r>
                  </m:e>
                  <m:sub>
                    <m:r>
                      <w:rPr>
                        <w:rFonts w:ascii="Cambria Math" w:hAnsi="Cambria Math" w:cs="B Zar"/>
                        <w:sz w:val="24"/>
                        <w:szCs w:val="24"/>
                      </w:rPr>
                      <m:t>H</m:t>
                    </m:r>
                  </m:sub>
                </m:sSub>
                <m:r>
                  <w:rPr>
                    <w:rFonts w:ascii="Cambria Math" w:hAnsi="Cambria Math" w:cs="B Zar"/>
                    <w:sz w:val="24"/>
                    <w:szCs w:val="24"/>
                  </w:rPr>
                  <m:t xml:space="preserve">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acc>
                      <m:accPr>
                        <m:chr m:val="̇"/>
                        <m:ctrlPr>
                          <w:rPr>
                            <w:rFonts w:ascii="Cambria Math" w:hAnsi="Cambria Math" w:cs="B Zar"/>
                            <w:i/>
                            <w:sz w:val="24"/>
                            <w:szCs w:val="24"/>
                          </w:rPr>
                        </m:ctrlPr>
                      </m:accPr>
                      <m:e>
                        <m:r>
                          <w:rPr>
                            <w:rFonts w:ascii="Cambria Math" w:hAnsi="Cambria Math" w:cs="B Zar"/>
                            <w:sz w:val="24"/>
                            <w:szCs w:val="24"/>
                          </w:rPr>
                          <m:t>m</m:t>
                        </m:r>
                      </m:e>
                    </m:acc>
                  </m:e>
                  <m:sub>
                    <m:r>
                      <w:rPr>
                        <w:rFonts w:ascii="Cambria Math" w:hAnsi="Cambria Math" w:cs="B Zar"/>
                        <w:sz w:val="24"/>
                        <w:szCs w:val="24"/>
                      </w:rPr>
                      <m:t>H</m:t>
                    </m:r>
                  </m:sub>
                </m:sSub>
                <m:sSub>
                  <m:sSubPr>
                    <m:ctrlPr>
                      <w:rPr>
                        <w:rFonts w:ascii="Cambria Math" w:hAnsi="Cambria Math" w:cs="B Zar"/>
                        <w:i/>
                        <w:sz w:val="24"/>
                        <w:szCs w:val="24"/>
                      </w:rPr>
                    </m:ctrlPr>
                  </m:sSubPr>
                  <m:e>
                    <m:r>
                      <w:rPr>
                        <w:rFonts w:ascii="Cambria Math" w:hAnsi="Cambria Math" w:cs="B Zar"/>
                        <w:sz w:val="24"/>
                        <w:szCs w:val="24"/>
                      </w:rPr>
                      <m:t>Cp</m:t>
                    </m:r>
                  </m:e>
                  <m:sub>
                    <m:r>
                      <w:rPr>
                        <w:rFonts w:ascii="Cambria Math" w:hAnsi="Cambria Math" w:cs="B Zar"/>
                        <w:sz w:val="24"/>
                        <w:szCs w:val="24"/>
                      </w:rPr>
                      <m:t>H</m:t>
                    </m:r>
                  </m:sub>
                </m:sSub>
                <m:r>
                  <w:rPr>
                    <w:rFonts w:ascii="Cambria Math" w:hAnsi="Cambria Math" w:cs="B Zar"/>
                    <w:sz w:val="24"/>
                    <w:szCs w:val="24"/>
                  </w:rPr>
                  <m:t xml:space="preserve">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H,i</m:t>
                    </m:r>
                  </m:sub>
                </m:sSub>
                <m:r>
                  <w:rPr>
                    <w:rFonts w:ascii="Cambria Math" w:hAnsi="Cambria Math" w:cs="B Zar"/>
                    <w:sz w:val="24"/>
                    <w:szCs w:val="24"/>
                  </w:rPr>
                  <m:t xml:space="preserve"> -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H,o</m:t>
                    </m:r>
                  </m:sub>
                </m:sSub>
                <m:r>
                  <w:rPr>
                    <w:rFonts w:ascii="Cambria Math" w:hAnsi="Cambria Math" w:cs="B Zar"/>
                    <w:sz w:val="24"/>
                    <w:szCs w:val="24"/>
                  </w:rPr>
                  <m:t>)</m:t>
                </m:r>
              </m:e>
              <m:e>
                <m:r>
                  <w:rPr>
                    <w:rFonts w:ascii="Cambria Math" w:eastAsia="Cambria Math" w:hAnsi="Cambria Math" w:cs="B Zar"/>
                    <w:sz w:val="24"/>
                    <w:szCs w:val="24"/>
                  </w:rPr>
                  <m:t>Hot Stream</m:t>
                </m:r>
                <m:ctrlPr>
                  <w:rPr>
                    <w:rFonts w:ascii="Cambria Math" w:eastAsia="Cambria Math" w:hAnsi="Cambria Math" w:cs="B Zar"/>
                    <w:i/>
                    <w:sz w:val="24"/>
                    <w:szCs w:val="24"/>
                  </w:rPr>
                </m:ctrlPr>
              </m:e>
            </m:mr>
            <m:mr>
              <m:e>
                <m:sSub>
                  <m:sSubPr>
                    <m:ctrlPr>
                      <w:rPr>
                        <w:rFonts w:ascii="Cambria Math" w:hAnsi="Cambria Math" w:cs="B Zar"/>
                        <w:i/>
                        <w:sz w:val="24"/>
                        <w:szCs w:val="24"/>
                      </w:rPr>
                    </m:ctrlPr>
                  </m:sSubPr>
                  <m:e>
                    <m:r>
                      <w:rPr>
                        <w:rFonts w:ascii="Cambria Math" w:hAnsi="Cambria Math" w:cs="B Zar"/>
                        <w:sz w:val="24"/>
                        <w:szCs w:val="24"/>
                      </w:rPr>
                      <m:t>Q</m:t>
                    </m:r>
                  </m:e>
                  <m:sub>
                    <m:r>
                      <w:rPr>
                        <w:rFonts w:ascii="Cambria Math" w:hAnsi="Cambria Math" w:cs="B Zar"/>
                        <w:sz w:val="24"/>
                        <w:szCs w:val="24"/>
                      </w:rPr>
                      <m:t>C</m:t>
                    </m:r>
                  </m:sub>
                </m:sSub>
                <m:r>
                  <w:rPr>
                    <w:rFonts w:ascii="Cambria Math" w:hAnsi="Cambria Math" w:cs="B Zar"/>
                    <w:sz w:val="24"/>
                    <w:szCs w:val="24"/>
                  </w:rPr>
                  <m:t>=</m:t>
                </m:r>
                <m:sSub>
                  <m:sSubPr>
                    <m:ctrlPr>
                      <w:rPr>
                        <w:rFonts w:ascii="Cambria Math" w:hAnsi="Cambria Math" w:cs="B Zar"/>
                        <w:i/>
                        <w:sz w:val="24"/>
                        <w:szCs w:val="24"/>
                      </w:rPr>
                    </m:ctrlPr>
                  </m:sSubPr>
                  <m:e>
                    <m:acc>
                      <m:accPr>
                        <m:chr m:val="̇"/>
                        <m:ctrlPr>
                          <w:rPr>
                            <w:rFonts w:ascii="Cambria Math" w:hAnsi="Cambria Math" w:cs="B Zar"/>
                            <w:i/>
                            <w:sz w:val="24"/>
                            <w:szCs w:val="24"/>
                          </w:rPr>
                        </m:ctrlPr>
                      </m:accPr>
                      <m:e>
                        <m:r>
                          <w:rPr>
                            <w:rFonts w:ascii="Cambria Math" w:hAnsi="Cambria Math" w:cs="B Zar"/>
                            <w:sz w:val="24"/>
                            <w:szCs w:val="24"/>
                          </w:rPr>
                          <m:t>m</m:t>
                        </m:r>
                      </m:e>
                    </m:acc>
                  </m:e>
                  <m:sub>
                    <m:r>
                      <w:rPr>
                        <w:rFonts w:ascii="Cambria Math" w:hAnsi="Cambria Math" w:cs="B Zar"/>
                        <w:sz w:val="24"/>
                        <w:szCs w:val="24"/>
                      </w:rPr>
                      <m:t>C</m:t>
                    </m:r>
                  </m:sub>
                </m:sSub>
                <m:sSub>
                  <m:sSubPr>
                    <m:ctrlPr>
                      <w:rPr>
                        <w:rFonts w:ascii="Cambria Math" w:hAnsi="Cambria Math" w:cs="B Zar"/>
                        <w:i/>
                        <w:sz w:val="24"/>
                        <w:szCs w:val="24"/>
                      </w:rPr>
                    </m:ctrlPr>
                  </m:sSubPr>
                  <m:e>
                    <m:r>
                      <w:rPr>
                        <w:rFonts w:ascii="Cambria Math" w:hAnsi="Cambria Math" w:cs="B Zar"/>
                        <w:sz w:val="24"/>
                        <w:szCs w:val="24"/>
                      </w:rPr>
                      <m:t>Cp</m:t>
                    </m:r>
                  </m:e>
                  <m:sub>
                    <m:r>
                      <w:rPr>
                        <w:rFonts w:ascii="Cambria Math" w:hAnsi="Cambria Math" w:cs="B Zar"/>
                        <w:sz w:val="24"/>
                        <w:szCs w:val="24"/>
                      </w:rPr>
                      <m:t>C</m:t>
                    </m:r>
                  </m:sub>
                </m:sSub>
                <m:r>
                  <w:rPr>
                    <w:rFonts w:ascii="Cambria Math" w:hAnsi="Cambria Math" w:cs="B Zar"/>
                    <w:sz w:val="24"/>
                    <w:szCs w:val="24"/>
                  </w:rPr>
                  <m:t xml:space="preserve">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m:t>
                    </m:r>
                  </m:sub>
                </m:sSub>
                <m:r>
                  <w:rPr>
                    <w:rFonts w:ascii="Cambria Math" w:hAnsi="Cambria Math" w:cs="B Zar"/>
                    <w:sz w:val="24"/>
                    <w:szCs w:val="24"/>
                  </w:rPr>
                  <m:t>=</m:t>
                </m:r>
                <m:sSub>
                  <m:sSubPr>
                    <m:ctrlPr>
                      <w:rPr>
                        <w:rFonts w:ascii="Cambria Math" w:hAnsi="Cambria Math" w:cs="B Zar"/>
                        <w:i/>
                        <w:sz w:val="24"/>
                        <w:szCs w:val="24"/>
                      </w:rPr>
                    </m:ctrlPr>
                  </m:sSubPr>
                  <m:e>
                    <m:acc>
                      <m:accPr>
                        <m:chr m:val="̇"/>
                        <m:ctrlPr>
                          <w:rPr>
                            <w:rFonts w:ascii="Cambria Math" w:hAnsi="Cambria Math" w:cs="B Zar"/>
                            <w:i/>
                            <w:sz w:val="24"/>
                            <w:szCs w:val="24"/>
                          </w:rPr>
                        </m:ctrlPr>
                      </m:accPr>
                      <m:e>
                        <m:r>
                          <w:rPr>
                            <w:rFonts w:ascii="Cambria Math" w:hAnsi="Cambria Math" w:cs="B Zar"/>
                            <w:sz w:val="24"/>
                            <w:szCs w:val="24"/>
                          </w:rPr>
                          <m:t>m</m:t>
                        </m:r>
                      </m:e>
                    </m:acc>
                  </m:e>
                  <m:sub>
                    <m:r>
                      <w:rPr>
                        <w:rFonts w:ascii="Cambria Math" w:hAnsi="Cambria Math" w:cs="B Zar"/>
                        <w:sz w:val="24"/>
                        <w:szCs w:val="24"/>
                      </w:rPr>
                      <m:t>C</m:t>
                    </m:r>
                  </m:sub>
                </m:sSub>
                <m:sSub>
                  <m:sSubPr>
                    <m:ctrlPr>
                      <w:rPr>
                        <w:rFonts w:ascii="Cambria Math" w:hAnsi="Cambria Math" w:cs="B Zar"/>
                        <w:i/>
                        <w:sz w:val="24"/>
                        <w:szCs w:val="24"/>
                      </w:rPr>
                    </m:ctrlPr>
                  </m:sSubPr>
                  <m:e>
                    <m:r>
                      <w:rPr>
                        <w:rFonts w:ascii="Cambria Math" w:hAnsi="Cambria Math" w:cs="B Zar"/>
                        <w:sz w:val="24"/>
                        <w:szCs w:val="24"/>
                      </w:rPr>
                      <m:t>Cp</m:t>
                    </m:r>
                  </m:e>
                  <m:sub>
                    <m:r>
                      <w:rPr>
                        <w:rFonts w:ascii="Cambria Math" w:hAnsi="Cambria Math" w:cs="B Zar"/>
                        <w:sz w:val="24"/>
                        <w:szCs w:val="24"/>
                      </w:rPr>
                      <m:t>C</m:t>
                    </m:r>
                  </m:sub>
                </m:sSub>
                <m:r>
                  <w:rPr>
                    <w:rFonts w:ascii="Cambria Math" w:hAnsi="Cambria Math" w:cs="B Zar"/>
                    <w:sz w:val="24"/>
                    <w:szCs w:val="24"/>
                  </w:rPr>
                  <m:t xml:space="preserve">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C,i</m:t>
                    </m:r>
                  </m:sub>
                </m:sSub>
                <m:r>
                  <w:rPr>
                    <w:rFonts w:ascii="Cambria Math" w:hAnsi="Cambria Math" w:cs="B Zar"/>
                    <w:sz w:val="24"/>
                    <w:szCs w:val="24"/>
                  </w:rPr>
                  <m:t xml:space="preserve"> - </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C,o</m:t>
                    </m:r>
                  </m:sub>
                </m:sSub>
                <m:r>
                  <w:rPr>
                    <w:rFonts w:ascii="Cambria Math" w:hAnsi="Cambria Math" w:cs="B Zar"/>
                    <w:sz w:val="24"/>
                    <w:szCs w:val="24"/>
                  </w:rPr>
                  <m:t>)</m:t>
                </m:r>
                <m:ctrlPr>
                  <w:rPr>
                    <w:rFonts w:ascii="Cambria Math" w:eastAsia="Cambria Math" w:hAnsi="Cambria Math" w:cs="B Zar"/>
                    <w:i/>
                    <w:sz w:val="24"/>
                    <w:szCs w:val="24"/>
                  </w:rPr>
                </m:ctrlPr>
              </m:e>
              <m:e>
                <m:r>
                  <w:rPr>
                    <w:rFonts w:ascii="Cambria Math" w:eastAsia="Cambria Math" w:hAnsi="Cambria Math" w:cs="B Zar"/>
                    <w:sz w:val="24"/>
                    <w:szCs w:val="24"/>
                  </w:rPr>
                  <m:t>Cold Stream</m:t>
                </m:r>
              </m:e>
            </m:mr>
          </m:m>
        </m:oMath>
      </m:oMathPara>
    </w:p>
    <w:p w:rsidR="00302315" w:rsidRDefault="00302315" w:rsidP="00302315">
      <w:pPr>
        <w:bidi w:val="0"/>
        <w:rPr>
          <w:rFonts w:ascii="Tahoma" w:hAnsi="Tahoma" w:cs="B Zar"/>
          <w:sz w:val="28"/>
          <w:szCs w:val="28"/>
        </w:rPr>
      </w:pPr>
    </w:p>
    <w:p w:rsidR="00302315" w:rsidRPr="00302315" w:rsidRDefault="009E1EEB" w:rsidP="008D4909">
      <w:pPr>
        <w:spacing w:line="240" w:lineRule="auto"/>
        <w:jc w:val="both"/>
        <w:rPr>
          <w:rFonts w:ascii="Cambria Math" w:hAnsi="Cambria Math" w:cs="B Zar"/>
          <w:i/>
        </w:rPr>
      </w:pPr>
      <m:oMathPara>
        <m:oMathParaPr>
          <m:jc m:val="left"/>
        </m:oMathParaPr>
        <m:oMath>
          <m:sSub>
            <m:sSubPr>
              <m:ctrlPr>
                <w:rPr>
                  <w:rFonts w:ascii="Cambria Math" w:hAnsi="Cambria Math" w:cs="B Zar"/>
                  <w:i/>
                </w:rPr>
              </m:ctrlPr>
            </m:sSubPr>
            <m:e>
              <m:r>
                <w:rPr>
                  <w:rFonts w:ascii="Cambria Math" w:hAnsi="Cambria Math" w:cs="B Zar"/>
                </w:rPr>
                <m:t>Q</m:t>
              </m:r>
            </m:e>
            <m:sub>
              <m:r>
                <w:rPr>
                  <w:rFonts w:ascii="Cambria Math" w:hAnsi="Cambria Math" w:cs="B Zar"/>
                </w:rPr>
                <m:t>H</m:t>
              </m:r>
            </m:sub>
          </m:sSub>
          <m:r>
            <w:rPr>
              <w:rFonts w:ascii="Cambria Math" w:hAnsi="Cambria Math" w:cs="B Zar"/>
            </w:rPr>
            <m:t>=</m:t>
          </m:r>
          <m:sSub>
            <m:sSubPr>
              <m:ctrlPr>
                <w:rPr>
                  <w:rFonts w:ascii="Cambria Math" w:hAnsi="Cambria Math" w:cs="B Zar"/>
                  <w:i/>
                </w:rPr>
              </m:ctrlPr>
            </m:sSubPr>
            <m:e>
              <m:acc>
                <m:accPr>
                  <m:chr m:val="̇"/>
                  <m:ctrlPr>
                    <w:rPr>
                      <w:rFonts w:ascii="Cambria Math" w:hAnsi="Cambria Math" w:cs="B Zar"/>
                      <w:i/>
                    </w:rPr>
                  </m:ctrlPr>
                </m:accPr>
                <m:e>
                  <m:r>
                    <w:rPr>
                      <w:rFonts w:ascii="Cambria Math" w:hAnsi="Cambria Math" w:cs="B Zar"/>
                    </w:rPr>
                    <m:t>m</m:t>
                  </m:r>
                </m:e>
              </m:acc>
            </m:e>
            <m:sub>
              <m:r>
                <w:rPr>
                  <w:rFonts w:ascii="Cambria Math" w:hAnsi="Cambria Math" w:cs="B Zar"/>
                </w:rPr>
                <m:t>H</m:t>
              </m:r>
            </m:sub>
          </m:sSub>
          <m:sSub>
            <m:sSubPr>
              <m:ctrlPr>
                <w:rPr>
                  <w:rFonts w:ascii="Cambria Math" w:hAnsi="Cambria Math" w:cs="B Zar"/>
                  <w:i/>
                </w:rPr>
              </m:ctrlPr>
            </m:sSubPr>
            <m:e>
              <m:r>
                <w:rPr>
                  <w:rFonts w:ascii="Cambria Math" w:hAnsi="Cambria Math" w:cs="B Zar"/>
                </w:rPr>
                <m:t>Cp</m:t>
              </m:r>
            </m:e>
            <m:sub>
              <m:r>
                <w:rPr>
                  <w:rFonts w:ascii="Cambria Math" w:hAnsi="Cambria Math" w:cs="B Zar"/>
                </w:rPr>
                <m:t>H</m:t>
              </m:r>
            </m:sub>
          </m:sSub>
          <m:r>
            <w:rPr>
              <w:rFonts w:ascii="Cambria Math" w:hAnsi="Cambria Math" w:cs="B Zar"/>
            </w:rPr>
            <m:t xml:space="preserve"> ∆</m:t>
          </m:r>
          <m:sSub>
            <m:sSubPr>
              <m:ctrlPr>
                <w:rPr>
                  <w:rFonts w:ascii="Cambria Math" w:hAnsi="Cambria Math" w:cs="B Zar"/>
                  <w:i/>
                </w:rPr>
              </m:ctrlPr>
            </m:sSubPr>
            <m:e>
              <m:r>
                <w:rPr>
                  <w:rFonts w:ascii="Cambria Math" w:hAnsi="Cambria Math" w:cs="B Zar"/>
                </w:rPr>
                <m:t>T</m:t>
              </m:r>
            </m:e>
            <m:sub>
              <m:r>
                <w:rPr>
                  <w:rFonts w:ascii="Cambria Math" w:hAnsi="Cambria Math" w:cs="B Zar"/>
                </w:rPr>
                <m:t>H</m:t>
              </m:r>
            </m:sub>
          </m:sSub>
          <m:r>
            <w:rPr>
              <w:rFonts w:ascii="Cambria Math" w:hAnsi="Cambria Math" w:cs="B Zar"/>
            </w:rPr>
            <m:t>=</m:t>
          </m:r>
          <m:sSub>
            <m:sSubPr>
              <m:ctrlPr>
                <w:rPr>
                  <w:rFonts w:ascii="Cambria Math" w:hAnsi="Cambria Math" w:cs="B Zar"/>
                  <w:i/>
                </w:rPr>
              </m:ctrlPr>
            </m:sSubPr>
            <m:e>
              <m:acc>
                <m:accPr>
                  <m:chr m:val="̇"/>
                  <m:ctrlPr>
                    <w:rPr>
                      <w:rFonts w:ascii="Cambria Math" w:hAnsi="Cambria Math" w:cs="B Zar"/>
                      <w:i/>
                    </w:rPr>
                  </m:ctrlPr>
                </m:accPr>
                <m:e>
                  <m:r>
                    <w:rPr>
                      <w:rFonts w:ascii="Cambria Math" w:hAnsi="Cambria Math" w:cs="B Zar"/>
                    </w:rPr>
                    <m:t>m</m:t>
                  </m:r>
                </m:e>
              </m:acc>
            </m:e>
            <m:sub>
              <m:r>
                <w:rPr>
                  <w:rFonts w:ascii="Cambria Math" w:hAnsi="Cambria Math" w:cs="B Zar"/>
                </w:rPr>
                <m:t>H</m:t>
              </m:r>
            </m:sub>
          </m:sSub>
          <m:sSub>
            <m:sSubPr>
              <m:ctrlPr>
                <w:rPr>
                  <w:rFonts w:ascii="Cambria Math" w:hAnsi="Cambria Math" w:cs="B Zar"/>
                  <w:i/>
                </w:rPr>
              </m:ctrlPr>
            </m:sSubPr>
            <m:e>
              <m:r>
                <w:rPr>
                  <w:rFonts w:ascii="Cambria Math" w:hAnsi="Cambria Math" w:cs="B Zar"/>
                </w:rPr>
                <m:t>Cp</m:t>
              </m:r>
            </m:e>
            <m:sub>
              <m:r>
                <w:rPr>
                  <w:rFonts w:ascii="Cambria Math" w:hAnsi="Cambria Math" w:cs="B Zar"/>
                </w:rPr>
                <m:t>H</m:t>
              </m:r>
            </m:sub>
          </m:sSub>
          <m:r>
            <w:rPr>
              <w:rFonts w:ascii="Cambria Math" w:hAnsi="Cambria Math" w:cs="B Zar"/>
            </w:rPr>
            <m:t xml:space="preserve"> </m:t>
          </m:r>
          <m:d>
            <m:dPr>
              <m:ctrlPr>
                <w:rPr>
                  <w:rFonts w:ascii="Cambria Math" w:hAnsi="Cambria Math" w:cs="B Zar"/>
                  <w:i/>
                </w:rPr>
              </m:ctrlPr>
            </m:dPr>
            <m:e>
              <m:sSub>
                <m:sSubPr>
                  <m:ctrlPr>
                    <w:rPr>
                      <w:rFonts w:ascii="Cambria Math" w:hAnsi="Cambria Math" w:cs="B Zar"/>
                      <w:i/>
                    </w:rPr>
                  </m:ctrlPr>
                </m:sSubPr>
                <m:e>
                  <m:r>
                    <w:rPr>
                      <w:rFonts w:ascii="Cambria Math" w:hAnsi="Cambria Math" w:cs="B Zar"/>
                    </w:rPr>
                    <m:t>T</m:t>
                  </m:r>
                </m:e>
                <m:sub>
                  <m:r>
                    <w:rPr>
                      <w:rFonts w:ascii="Cambria Math" w:hAnsi="Cambria Math" w:cs="B Zar"/>
                    </w:rPr>
                    <m:t>H,i</m:t>
                  </m:r>
                </m:sub>
              </m:sSub>
              <m:r>
                <w:rPr>
                  <w:rFonts w:ascii="Cambria Math" w:hAnsi="Cambria Math" w:cs="B Zar"/>
                </w:rPr>
                <m:t xml:space="preserve"> – </m:t>
              </m:r>
              <m:sSub>
                <m:sSubPr>
                  <m:ctrlPr>
                    <w:rPr>
                      <w:rFonts w:ascii="Cambria Math" w:hAnsi="Cambria Math" w:cs="B Zar"/>
                      <w:i/>
                    </w:rPr>
                  </m:ctrlPr>
                </m:sSubPr>
                <m:e>
                  <m:r>
                    <w:rPr>
                      <w:rFonts w:ascii="Cambria Math" w:hAnsi="Cambria Math" w:cs="B Zar"/>
                    </w:rPr>
                    <m:t>T</m:t>
                  </m:r>
                </m:e>
                <m:sub>
                  <m:r>
                    <w:rPr>
                      <w:rFonts w:ascii="Cambria Math" w:hAnsi="Cambria Math" w:cs="B Zar"/>
                    </w:rPr>
                    <m:t>H,o</m:t>
                  </m:r>
                </m:sub>
              </m:sSub>
            </m:e>
          </m:d>
          <m:r>
            <w:rPr>
              <w:rFonts w:ascii="Cambria Math" w:hAnsi="Cambria Math" w:cs="B Zar"/>
            </w:rPr>
            <m:t>=0.013×4.18×</m:t>
          </m:r>
          <m:d>
            <m:dPr>
              <m:ctrlPr>
                <w:rPr>
                  <w:rFonts w:ascii="Cambria Math" w:hAnsi="Cambria Math" w:cs="B Zar"/>
                  <w:i/>
                </w:rPr>
              </m:ctrlPr>
            </m:dPr>
            <m:e>
              <m:r>
                <w:rPr>
                  <w:rFonts w:ascii="Cambria Math" w:hAnsi="Cambria Math" w:cs="B Zar"/>
                </w:rPr>
                <m:t>314-309</m:t>
              </m:r>
            </m:e>
          </m:d>
          <m:r>
            <w:rPr>
              <w:rFonts w:ascii="Cambria Math" w:hAnsi="Cambria Math" w:cs="B Zar"/>
            </w:rPr>
            <m:t xml:space="preserve">=0.2 </m:t>
          </m:r>
          <m:f>
            <m:fPr>
              <m:type m:val="skw"/>
              <m:ctrlPr>
                <w:rPr>
                  <w:rFonts w:ascii="Cambria Math" w:hAnsi="Cambria Math" w:cs="B Zar"/>
                  <w:i/>
                </w:rPr>
              </m:ctrlPr>
            </m:fPr>
            <m:num>
              <m:r>
                <w:rPr>
                  <w:rFonts w:ascii="Cambria Math" w:hAnsi="Cambria Math" w:cs="B Zar"/>
                </w:rPr>
                <m:t>kj</m:t>
              </m:r>
            </m:num>
            <m:den>
              <m:r>
                <w:rPr>
                  <w:rFonts w:ascii="Cambria Math" w:hAnsi="Cambria Math" w:cs="B Zar"/>
                </w:rPr>
                <m:t>s</m:t>
              </m:r>
            </m:den>
          </m:f>
        </m:oMath>
      </m:oMathPara>
    </w:p>
    <w:p w:rsidR="00302315" w:rsidRPr="006A765A" w:rsidRDefault="009E1EEB" w:rsidP="008D4909">
      <w:pPr>
        <w:spacing w:line="240" w:lineRule="auto"/>
        <w:jc w:val="both"/>
        <w:rPr>
          <w:rFonts w:ascii="Cambria Math" w:hAnsi="Cambria Math" w:cs="B Zar"/>
          <w:i/>
          <w:rtl/>
        </w:rPr>
      </w:pPr>
      <m:oMathPara>
        <m:oMath>
          <m:sSub>
            <m:sSubPr>
              <m:ctrlPr>
                <w:rPr>
                  <w:rFonts w:ascii="Cambria Math" w:hAnsi="Cambria Math" w:cs="B Zar"/>
                  <w:i/>
                </w:rPr>
              </m:ctrlPr>
            </m:sSubPr>
            <m:e>
              <m:r>
                <w:rPr>
                  <w:rFonts w:ascii="Cambria Math" w:hAnsi="Cambria Math" w:cs="B Zar"/>
                </w:rPr>
                <m:t>Q</m:t>
              </m:r>
            </m:e>
            <m:sub>
              <m:r>
                <w:rPr>
                  <w:rFonts w:ascii="Cambria Math" w:hAnsi="Cambria Math" w:cs="B Zar"/>
                </w:rPr>
                <m:t>C</m:t>
              </m:r>
            </m:sub>
          </m:sSub>
          <m:r>
            <w:rPr>
              <w:rFonts w:ascii="Cambria Math" w:hAnsi="Cambria Math" w:cs="B Zar"/>
            </w:rPr>
            <m:t>=</m:t>
          </m:r>
          <m:sSub>
            <m:sSubPr>
              <m:ctrlPr>
                <w:rPr>
                  <w:rFonts w:ascii="Cambria Math" w:hAnsi="Cambria Math" w:cs="B Zar"/>
                  <w:i/>
                </w:rPr>
              </m:ctrlPr>
            </m:sSubPr>
            <m:e>
              <m:acc>
                <m:accPr>
                  <m:chr m:val="̇"/>
                  <m:ctrlPr>
                    <w:rPr>
                      <w:rFonts w:ascii="Cambria Math" w:hAnsi="Cambria Math" w:cs="B Zar"/>
                      <w:i/>
                    </w:rPr>
                  </m:ctrlPr>
                </m:accPr>
                <m:e>
                  <m:r>
                    <w:rPr>
                      <w:rFonts w:ascii="Cambria Math" w:hAnsi="Cambria Math" w:cs="B Zar"/>
                    </w:rPr>
                    <m:t>m</m:t>
                  </m:r>
                </m:e>
              </m:acc>
            </m:e>
            <m:sub>
              <m:r>
                <w:rPr>
                  <w:rFonts w:ascii="Cambria Math" w:hAnsi="Cambria Math" w:cs="B Zar"/>
                </w:rPr>
                <m:t>C</m:t>
              </m:r>
            </m:sub>
          </m:sSub>
          <m:sSub>
            <m:sSubPr>
              <m:ctrlPr>
                <w:rPr>
                  <w:rFonts w:ascii="Cambria Math" w:hAnsi="Cambria Math" w:cs="B Zar"/>
                  <w:i/>
                </w:rPr>
              </m:ctrlPr>
            </m:sSubPr>
            <m:e>
              <m:r>
                <w:rPr>
                  <w:rFonts w:ascii="Cambria Math" w:hAnsi="Cambria Math" w:cs="B Zar"/>
                </w:rPr>
                <m:t>Cp</m:t>
              </m:r>
            </m:e>
            <m:sub>
              <m:r>
                <w:rPr>
                  <w:rFonts w:ascii="Cambria Math" w:hAnsi="Cambria Math" w:cs="B Zar"/>
                </w:rPr>
                <m:t>C</m:t>
              </m:r>
            </m:sub>
          </m:sSub>
          <m:r>
            <w:rPr>
              <w:rFonts w:ascii="Cambria Math" w:hAnsi="Cambria Math" w:cs="B Zar"/>
            </w:rPr>
            <m:t xml:space="preserve"> ∆</m:t>
          </m:r>
          <m:sSub>
            <m:sSubPr>
              <m:ctrlPr>
                <w:rPr>
                  <w:rFonts w:ascii="Cambria Math" w:hAnsi="Cambria Math" w:cs="B Zar"/>
                  <w:i/>
                </w:rPr>
              </m:ctrlPr>
            </m:sSubPr>
            <m:e>
              <m:r>
                <w:rPr>
                  <w:rFonts w:ascii="Cambria Math" w:hAnsi="Cambria Math" w:cs="B Zar"/>
                </w:rPr>
                <m:t>T</m:t>
              </m:r>
            </m:e>
            <m:sub>
              <m:r>
                <w:rPr>
                  <w:rFonts w:ascii="Cambria Math" w:hAnsi="Cambria Math" w:cs="B Zar"/>
                </w:rPr>
                <m:t>C</m:t>
              </m:r>
            </m:sub>
          </m:sSub>
          <m:r>
            <w:rPr>
              <w:rFonts w:ascii="Cambria Math" w:hAnsi="Cambria Math" w:cs="B Zar"/>
            </w:rPr>
            <m:t>=</m:t>
          </m:r>
          <m:sSub>
            <m:sSubPr>
              <m:ctrlPr>
                <w:rPr>
                  <w:rFonts w:ascii="Cambria Math" w:hAnsi="Cambria Math" w:cs="B Zar"/>
                  <w:i/>
                </w:rPr>
              </m:ctrlPr>
            </m:sSubPr>
            <m:e>
              <m:acc>
                <m:accPr>
                  <m:chr m:val="̇"/>
                  <m:ctrlPr>
                    <w:rPr>
                      <w:rFonts w:ascii="Cambria Math" w:hAnsi="Cambria Math" w:cs="B Zar"/>
                      <w:i/>
                    </w:rPr>
                  </m:ctrlPr>
                </m:accPr>
                <m:e>
                  <m:r>
                    <w:rPr>
                      <w:rFonts w:ascii="Cambria Math" w:hAnsi="Cambria Math" w:cs="B Zar"/>
                    </w:rPr>
                    <m:t>m</m:t>
                  </m:r>
                </m:e>
              </m:acc>
            </m:e>
            <m:sub>
              <m:r>
                <w:rPr>
                  <w:rFonts w:ascii="Cambria Math" w:hAnsi="Cambria Math" w:cs="B Zar"/>
                </w:rPr>
                <m:t>C</m:t>
              </m:r>
            </m:sub>
          </m:sSub>
          <m:sSub>
            <m:sSubPr>
              <m:ctrlPr>
                <w:rPr>
                  <w:rFonts w:ascii="Cambria Math" w:hAnsi="Cambria Math" w:cs="B Zar"/>
                  <w:i/>
                </w:rPr>
              </m:ctrlPr>
            </m:sSubPr>
            <m:e>
              <m:r>
                <w:rPr>
                  <w:rFonts w:ascii="Cambria Math" w:hAnsi="Cambria Math" w:cs="B Zar"/>
                </w:rPr>
                <m:t>Cp</m:t>
              </m:r>
            </m:e>
            <m:sub>
              <m:r>
                <w:rPr>
                  <w:rFonts w:ascii="Cambria Math" w:hAnsi="Cambria Math" w:cs="B Zar"/>
                </w:rPr>
                <m:t>C</m:t>
              </m:r>
            </m:sub>
          </m:sSub>
          <m:r>
            <w:rPr>
              <w:rFonts w:ascii="Cambria Math" w:hAnsi="Cambria Math" w:cs="B Zar"/>
            </w:rPr>
            <m:t xml:space="preserve"> </m:t>
          </m:r>
          <m:d>
            <m:dPr>
              <m:ctrlPr>
                <w:rPr>
                  <w:rFonts w:ascii="Cambria Math" w:hAnsi="Cambria Math" w:cs="B Zar"/>
                  <w:i/>
                </w:rPr>
              </m:ctrlPr>
            </m:dPr>
            <m:e>
              <m:sSub>
                <m:sSubPr>
                  <m:ctrlPr>
                    <w:rPr>
                      <w:rFonts w:ascii="Cambria Math" w:hAnsi="Cambria Math" w:cs="B Zar"/>
                      <w:i/>
                    </w:rPr>
                  </m:ctrlPr>
                </m:sSubPr>
                <m:e>
                  <m:r>
                    <w:rPr>
                      <w:rFonts w:ascii="Cambria Math" w:hAnsi="Cambria Math" w:cs="B Zar"/>
                    </w:rPr>
                    <m:t>T</m:t>
                  </m:r>
                </m:e>
                <m:sub>
                  <m:r>
                    <w:rPr>
                      <w:rFonts w:ascii="Cambria Math" w:hAnsi="Cambria Math" w:cs="B Zar"/>
                    </w:rPr>
                    <m:t>C,i</m:t>
                  </m:r>
                </m:sub>
              </m:sSub>
              <m:r>
                <w:rPr>
                  <w:rFonts w:ascii="Cambria Math" w:hAnsi="Cambria Math" w:cs="B Zar"/>
                </w:rPr>
                <m:t xml:space="preserve"> - </m:t>
              </m:r>
              <m:sSub>
                <m:sSubPr>
                  <m:ctrlPr>
                    <w:rPr>
                      <w:rFonts w:ascii="Cambria Math" w:hAnsi="Cambria Math" w:cs="B Zar"/>
                      <w:i/>
                    </w:rPr>
                  </m:ctrlPr>
                </m:sSubPr>
                <m:e>
                  <m:r>
                    <w:rPr>
                      <w:rFonts w:ascii="Cambria Math" w:hAnsi="Cambria Math" w:cs="B Zar"/>
                    </w:rPr>
                    <m:t>T</m:t>
                  </m:r>
                </m:e>
                <m:sub>
                  <m:r>
                    <w:rPr>
                      <w:rFonts w:ascii="Cambria Math" w:hAnsi="Cambria Math" w:cs="B Zar"/>
                    </w:rPr>
                    <m:t>C,o</m:t>
                  </m:r>
                </m:sub>
              </m:sSub>
            </m:e>
          </m:d>
          <m:r>
            <w:rPr>
              <w:rFonts w:ascii="Cambria Math" w:hAnsi="Cambria Math" w:cs="B Zar"/>
            </w:rPr>
            <m:t>=0.013×4.178×</m:t>
          </m:r>
          <m:d>
            <m:dPr>
              <m:ctrlPr>
                <w:rPr>
                  <w:rFonts w:ascii="Cambria Math" w:hAnsi="Cambria Math" w:cs="B Zar"/>
                  <w:i/>
                </w:rPr>
              </m:ctrlPr>
            </m:dPr>
            <m:e>
              <m:r>
                <w:rPr>
                  <w:rFonts w:ascii="Cambria Math" w:hAnsi="Cambria Math" w:cs="B Zar"/>
                </w:rPr>
                <m:t>306-304</m:t>
              </m:r>
            </m:e>
          </m:d>
          <m:r>
            <w:rPr>
              <w:rFonts w:ascii="Cambria Math" w:hAnsi="Cambria Math" w:cs="B Zar"/>
            </w:rPr>
            <m:t xml:space="preserve">=0.1 </m:t>
          </m:r>
          <m:f>
            <m:fPr>
              <m:type m:val="skw"/>
              <m:ctrlPr>
                <w:rPr>
                  <w:rFonts w:ascii="Cambria Math" w:hAnsi="Cambria Math" w:cs="B Zar"/>
                  <w:i/>
                </w:rPr>
              </m:ctrlPr>
            </m:fPr>
            <m:num>
              <m:r>
                <w:rPr>
                  <w:rFonts w:ascii="Cambria Math" w:hAnsi="Cambria Math" w:cs="B Zar"/>
                </w:rPr>
                <m:t>kj</m:t>
              </m:r>
            </m:num>
            <m:den>
              <m:r>
                <w:rPr>
                  <w:rFonts w:ascii="Cambria Math" w:hAnsi="Cambria Math" w:cs="B Zar"/>
                </w:rPr>
                <m:t>s</m:t>
              </m:r>
            </m:den>
          </m:f>
        </m:oMath>
      </m:oMathPara>
    </w:p>
    <w:p w:rsidR="000E4DAE" w:rsidRPr="000E4DAE" w:rsidRDefault="000E4DAE" w:rsidP="000E4DAE">
      <w:pPr>
        <w:jc w:val="both"/>
        <w:rPr>
          <w:rFonts w:ascii="Tahoma" w:hAnsi="Tahoma" w:cs="B Zar"/>
          <w:sz w:val="28"/>
          <w:szCs w:val="28"/>
          <w:rtl/>
        </w:rPr>
      </w:pPr>
      <w:r>
        <w:rPr>
          <w:rFonts w:ascii="Tahoma" w:hAnsi="Tahoma" w:cs="B Zar" w:hint="cs"/>
          <w:sz w:val="28"/>
          <w:szCs w:val="28"/>
          <w:rtl/>
        </w:rPr>
        <w:t>2-</w:t>
      </w:r>
      <w:r w:rsidRPr="000E4DAE">
        <w:rPr>
          <w:rFonts w:ascii="Tahoma" w:hAnsi="Tahoma" w:cs="B Zar"/>
          <w:sz w:val="28"/>
          <w:szCs w:val="28"/>
          <w:rtl/>
        </w:rPr>
        <w:t xml:space="preserve"> </w:t>
      </w:r>
      <w:r w:rsidRPr="000E4DAE">
        <w:rPr>
          <w:rFonts w:ascii="Tahoma" w:hAnsi="Tahoma" w:cs="B Zar" w:hint="eastAsia"/>
          <w:sz w:val="28"/>
          <w:szCs w:val="28"/>
          <w:rtl/>
        </w:rPr>
        <w:t>سطح</w:t>
      </w:r>
      <w:r w:rsidRPr="000E4DAE">
        <w:rPr>
          <w:rFonts w:ascii="Tahoma" w:hAnsi="Tahoma" w:cs="B Zar"/>
          <w:sz w:val="28"/>
          <w:szCs w:val="28"/>
          <w:rtl/>
        </w:rPr>
        <w:t xml:space="preserve"> </w:t>
      </w:r>
      <w:r w:rsidRPr="000E4DAE">
        <w:rPr>
          <w:rFonts w:ascii="Tahoma" w:hAnsi="Tahoma" w:cs="B Zar" w:hint="eastAsia"/>
          <w:sz w:val="28"/>
          <w:szCs w:val="28"/>
          <w:rtl/>
        </w:rPr>
        <w:t>انتقال</w:t>
      </w:r>
      <w:r w:rsidRPr="000E4DAE">
        <w:rPr>
          <w:rFonts w:ascii="Tahoma" w:hAnsi="Tahoma" w:cs="B Zar"/>
          <w:sz w:val="28"/>
          <w:szCs w:val="28"/>
          <w:rtl/>
        </w:rPr>
        <w:t xml:space="preserve"> </w:t>
      </w:r>
      <w:r w:rsidRPr="000E4DAE">
        <w:rPr>
          <w:rFonts w:ascii="Tahoma" w:hAnsi="Tahoma" w:cs="B Zar" w:hint="eastAsia"/>
          <w:sz w:val="28"/>
          <w:szCs w:val="28"/>
          <w:rtl/>
        </w:rPr>
        <w:t>حرارت</w:t>
      </w:r>
      <w:r w:rsidRPr="000E4DAE">
        <w:rPr>
          <w:rFonts w:ascii="Tahoma" w:hAnsi="Tahoma" w:cs="B Zar"/>
          <w:sz w:val="28"/>
          <w:szCs w:val="28"/>
          <w:rtl/>
        </w:rPr>
        <w:t xml:space="preserve"> </w:t>
      </w:r>
      <w:r w:rsidRPr="000E4DAE">
        <w:rPr>
          <w:rFonts w:ascii="Tahoma" w:hAnsi="Tahoma" w:cs="B Zar" w:hint="eastAsia"/>
          <w:sz w:val="28"/>
          <w:szCs w:val="28"/>
          <w:rtl/>
        </w:rPr>
        <w:t>در</w:t>
      </w:r>
      <w:r w:rsidRPr="000E4DAE">
        <w:rPr>
          <w:rFonts w:ascii="Tahoma" w:hAnsi="Tahoma" w:cs="B Zar"/>
          <w:sz w:val="28"/>
          <w:szCs w:val="28"/>
          <w:rtl/>
        </w:rPr>
        <w:t xml:space="preserve"> </w:t>
      </w:r>
      <w:r w:rsidRPr="000E4DAE">
        <w:rPr>
          <w:rFonts w:ascii="Tahoma" w:hAnsi="Tahoma" w:cs="B Zar" w:hint="eastAsia"/>
          <w:sz w:val="28"/>
          <w:szCs w:val="28"/>
          <w:rtl/>
        </w:rPr>
        <w:t>مبدل</w:t>
      </w:r>
      <w:r w:rsidRPr="000E4DAE">
        <w:rPr>
          <w:rFonts w:ascii="Tahoma" w:hAnsi="Tahoma" w:cs="B Zar"/>
          <w:sz w:val="28"/>
          <w:szCs w:val="28"/>
          <w:rtl/>
        </w:rPr>
        <w:t xml:space="preserve"> </w:t>
      </w:r>
      <w:r w:rsidRPr="000E4DAE">
        <w:rPr>
          <w:rFonts w:ascii="Tahoma" w:hAnsi="Tahoma" w:cs="B Zar" w:hint="eastAsia"/>
          <w:sz w:val="28"/>
          <w:szCs w:val="28"/>
          <w:rtl/>
        </w:rPr>
        <w:t>را</w:t>
      </w:r>
      <w:r w:rsidRPr="000E4DAE">
        <w:rPr>
          <w:rFonts w:ascii="Tahoma" w:hAnsi="Tahoma" w:cs="B Zar"/>
          <w:sz w:val="28"/>
          <w:szCs w:val="28"/>
          <w:rtl/>
        </w:rPr>
        <w:t xml:space="preserve"> </w:t>
      </w:r>
      <w:r w:rsidRPr="000E4DAE">
        <w:rPr>
          <w:rFonts w:ascii="Tahoma" w:hAnsi="Tahoma" w:cs="B Zar" w:hint="eastAsia"/>
          <w:sz w:val="28"/>
          <w:szCs w:val="28"/>
          <w:rtl/>
        </w:rPr>
        <w:t>با</w:t>
      </w:r>
      <w:r w:rsidRPr="000E4DAE">
        <w:rPr>
          <w:rFonts w:ascii="Tahoma" w:hAnsi="Tahoma" w:cs="B Zar"/>
          <w:sz w:val="28"/>
          <w:szCs w:val="28"/>
          <w:rtl/>
        </w:rPr>
        <w:t xml:space="preserve"> </w:t>
      </w:r>
      <w:r w:rsidRPr="000E4DAE">
        <w:rPr>
          <w:rFonts w:ascii="Tahoma" w:hAnsi="Tahoma" w:cs="B Zar" w:hint="eastAsia"/>
          <w:sz w:val="28"/>
          <w:szCs w:val="28"/>
          <w:rtl/>
        </w:rPr>
        <w:t>توجه</w:t>
      </w:r>
      <w:r w:rsidRPr="000E4DAE">
        <w:rPr>
          <w:rFonts w:ascii="Tahoma" w:hAnsi="Tahoma" w:cs="B Zar"/>
          <w:sz w:val="28"/>
          <w:szCs w:val="28"/>
          <w:rtl/>
        </w:rPr>
        <w:t xml:space="preserve"> </w:t>
      </w:r>
      <w:r w:rsidRPr="000E4DAE">
        <w:rPr>
          <w:rFonts w:ascii="Tahoma" w:hAnsi="Tahoma" w:cs="B Zar" w:hint="eastAsia"/>
          <w:sz w:val="28"/>
          <w:szCs w:val="28"/>
          <w:rtl/>
        </w:rPr>
        <w:t>به</w:t>
      </w:r>
      <w:r w:rsidRPr="000E4DAE">
        <w:rPr>
          <w:rFonts w:ascii="Tahoma" w:hAnsi="Tahoma" w:cs="B Zar"/>
          <w:sz w:val="28"/>
          <w:szCs w:val="28"/>
          <w:rtl/>
        </w:rPr>
        <w:t xml:space="preserve"> </w:t>
      </w:r>
      <w:r w:rsidRPr="000E4DAE">
        <w:rPr>
          <w:rFonts w:ascii="Tahoma" w:hAnsi="Tahoma" w:cs="B Zar" w:hint="eastAsia"/>
          <w:sz w:val="28"/>
          <w:szCs w:val="28"/>
          <w:rtl/>
        </w:rPr>
        <w:t>مشخصات</w:t>
      </w:r>
      <w:r w:rsidRPr="000E4DAE">
        <w:rPr>
          <w:rFonts w:ascii="Tahoma" w:hAnsi="Tahoma" w:cs="B Zar"/>
          <w:sz w:val="28"/>
          <w:szCs w:val="28"/>
          <w:rtl/>
        </w:rPr>
        <w:t xml:space="preserve"> </w:t>
      </w:r>
      <w:r w:rsidRPr="000E4DAE">
        <w:rPr>
          <w:rFonts w:ascii="Tahoma" w:hAnsi="Tahoma" w:cs="B Zar" w:hint="eastAsia"/>
          <w:sz w:val="28"/>
          <w:szCs w:val="28"/>
          <w:rtl/>
        </w:rPr>
        <w:t>هندسي</w:t>
      </w:r>
      <w:r w:rsidRPr="000E4DAE">
        <w:rPr>
          <w:rFonts w:ascii="Tahoma" w:hAnsi="Tahoma" w:cs="B Zar"/>
          <w:sz w:val="28"/>
          <w:szCs w:val="28"/>
          <w:rtl/>
        </w:rPr>
        <w:t xml:space="preserve"> </w:t>
      </w:r>
      <w:r w:rsidRPr="000E4DAE">
        <w:rPr>
          <w:rFonts w:ascii="Tahoma" w:hAnsi="Tahoma" w:cs="B Zar" w:hint="eastAsia"/>
          <w:sz w:val="28"/>
          <w:szCs w:val="28"/>
          <w:rtl/>
        </w:rPr>
        <w:t>مبدل</w:t>
      </w:r>
      <w:r w:rsidRPr="000E4DAE">
        <w:rPr>
          <w:rFonts w:ascii="Tahoma" w:hAnsi="Tahoma" w:cs="B Zar"/>
          <w:sz w:val="28"/>
          <w:szCs w:val="28"/>
          <w:rtl/>
        </w:rPr>
        <w:t xml:space="preserve"> </w:t>
      </w:r>
      <w:r w:rsidRPr="000E4DAE">
        <w:rPr>
          <w:rFonts w:ascii="Tahoma" w:hAnsi="Tahoma" w:cs="B Zar" w:hint="eastAsia"/>
          <w:sz w:val="28"/>
          <w:szCs w:val="28"/>
          <w:rtl/>
        </w:rPr>
        <w:t>محاسبه</w:t>
      </w:r>
      <w:r w:rsidRPr="000E4DAE">
        <w:rPr>
          <w:rFonts w:ascii="Tahoma" w:hAnsi="Tahoma" w:cs="B Zar"/>
          <w:sz w:val="28"/>
          <w:szCs w:val="28"/>
          <w:rtl/>
        </w:rPr>
        <w:t xml:space="preserve"> </w:t>
      </w:r>
      <w:r w:rsidRPr="000E4DAE">
        <w:rPr>
          <w:rFonts w:ascii="Tahoma" w:hAnsi="Tahoma" w:cs="B Zar" w:hint="eastAsia"/>
          <w:sz w:val="28"/>
          <w:szCs w:val="28"/>
          <w:rtl/>
        </w:rPr>
        <w:t>نمائيد</w:t>
      </w:r>
      <w:r w:rsidRPr="000E4DAE">
        <w:rPr>
          <w:rFonts w:ascii="Tahoma" w:hAnsi="Tahoma" w:cs="B Zar"/>
          <w:sz w:val="28"/>
          <w:szCs w:val="28"/>
          <w:rtl/>
        </w:rPr>
        <w:t xml:space="preserve">. </w:t>
      </w:r>
      <w:r w:rsidRPr="000E4DAE">
        <w:rPr>
          <w:rFonts w:ascii="Tahoma" w:hAnsi="Tahoma" w:cs="B Zar" w:hint="eastAsia"/>
          <w:sz w:val="28"/>
          <w:szCs w:val="28"/>
          <w:rtl/>
        </w:rPr>
        <w:t>روش</w:t>
      </w:r>
      <w:r w:rsidRPr="000E4DAE">
        <w:rPr>
          <w:rFonts w:ascii="Tahoma" w:hAnsi="Tahoma" w:cs="B Zar"/>
          <w:sz w:val="28"/>
          <w:szCs w:val="28"/>
          <w:rtl/>
        </w:rPr>
        <w:t xml:space="preserve"> </w:t>
      </w:r>
      <w:r w:rsidRPr="000E4DAE">
        <w:rPr>
          <w:rFonts w:ascii="Tahoma" w:hAnsi="Tahoma" w:cs="B Zar" w:hint="eastAsia"/>
          <w:sz w:val="28"/>
          <w:szCs w:val="28"/>
          <w:rtl/>
        </w:rPr>
        <w:t>محاسبه</w:t>
      </w:r>
      <w:r w:rsidRPr="000E4DAE">
        <w:rPr>
          <w:rFonts w:ascii="Tahoma" w:hAnsi="Tahoma" w:cs="B Zar"/>
          <w:sz w:val="28"/>
          <w:szCs w:val="28"/>
          <w:rtl/>
        </w:rPr>
        <w:t xml:space="preserve"> </w:t>
      </w:r>
      <w:r w:rsidRPr="000E4DAE">
        <w:rPr>
          <w:rFonts w:ascii="Tahoma" w:hAnsi="Tahoma" w:cs="B Zar" w:hint="eastAsia"/>
          <w:sz w:val="28"/>
          <w:szCs w:val="28"/>
          <w:rtl/>
        </w:rPr>
        <w:t>را</w:t>
      </w:r>
      <w:r w:rsidRPr="000E4DAE">
        <w:rPr>
          <w:rFonts w:ascii="Tahoma" w:hAnsi="Tahoma" w:cs="B Zar"/>
          <w:sz w:val="28"/>
          <w:szCs w:val="28"/>
          <w:rtl/>
        </w:rPr>
        <w:t xml:space="preserve"> </w:t>
      </w:r>
      <w:r w:rsidRPr="000E4DAE">
        <w:rPr>
          <w:rFonts w:ascii="Tahoma" w:hAnsi="Tahoma" w:cs="B Zar" w:hint="eastAsia"/>
          <w:sz w:val="28"/>
          <w:szCs w:val="28"/>
          <w:rtl/>
        </w:rPr>
        <w:t>ذکر</w:t>
      </w:r>
      <w:r w:rsidRPr="000E4DAE">
        <w:rPr>
          <w:rFonts w:ascii="Tahoma" w:hAnsi="Tahoma" w:cs="B Zar"/>
          <w:sz w:val="28"/>
          <w:szCs w:val="28"/>
          <w:rtl/>
        </w:rPr>
        <w:t xml:space="preserve"> </w:t>
      </w:r>
      <w:r w:rsidRPr="000E4DAE">
        <w:rPr>
          <w:rFonts w:ascii="Tahoma" w:hAnsi="Tahoma" w:cs="B Zar" w:hint="eastAsia"/>
          <w:sz w:val="28"/>
          <w:szCs w:val="28"/>
          <w:rtl/>
        </w:rPr>
        <w:t>کنيد</w:t>
      </w:r>
      <w:r w:rsidRPr="000E4DAE">
        <w:rPr>
          <w:rFonts w:ascii="Tahoma" w:hAnsi="Tahoma" w:cs="B Zar"/>
          <w:sz w:val="28"/>
          <w:szCs w:val="28"/>
          <w:rtl/>
        </w:rPr>
        <w:t>.</w:t>
      </w:r>
    </w:p>
    <w:p w:rsidR="000E4DAE" w:rsidRDefault="000E4DAE" w:rsidP="000E4DAE">
      <w:pPr>
        <w:jc w:val="both"/>
        <w:rPr>
          <w:rFonts w:ascii="Tahoma" w:hAnsi="Tahoma" w:cs="B Zar"/>
          <w:sz w:val="28"/>
          <w:szCs w:val="28"/>
          <w:rtl/>
        </w:rPr>
      </w:pPr>
      <w:r w:rsidRPr="000E4DAE">
        <w:rPr>
          <w:rFonts w:ascii="Tahoma" w:hAnsi="Tahoma" w:cs="B Zar"/>
          <w:sz w:val="28"/>
          <w:szCs w:val="28"/>
          <w:rtl/>
        </w:rPr>
        <w:tab/>
      </w:r>
      <w:r>
        <w:rPr>
          <w:rFonts w:ascii="Tahoma" w:hAnsi="Tahoma" w:cs="B Zar" w:hint="cs"/>
          <w:sz w:val="28"/>
          <w:szCs w:val="28"/>
          <w:rtl/>
        </w:rPr>
        <w:t>سطح انتقال حرارت برابر با سطح خارجی لوله هاست بنا براین:</w:t>
      </w:r>
    </w:p>
    <w:p w:rsidR="000E4DAE" w:rsidRPr="00026661" w:rsidRDefault="009E1EEB" w:rsidP="00026661">
      <w:pPr>
        <w:spacing w:line="240" w:lineRule="auto"/>
        <w:jc w:val="both"/>
        <w:rPr>
          <w:rFonts w:ascii="Cambria Math" w:hAnsi="Cambria Math" w:cs="B Zar"/>
          <w:i/>
          <w:sz w:val="24"/>
          <w:szCs w:val="24"/>
          <w:rtl/>
        </w:rPr>
      </w:pPr>
      <m:oMathPara>
        <m:oMath>
          <m:sSub>
            <m:sSubPr>
              <m:ctrlPr>
                <w:rPr>
                  <w:rFonts w:ascii="Cambria Math" w:hAnsi="Cambria Math" w:cs="B Zar"/>
                  <w:i/>
                  <w:sz w:val="24"/>
                  <w:szCs w:val="24"/>
                </w:rPr>
              </m:ctrlPr>
            </m:sSubPr>
            <m:e>
              <m:r>
                <w:rPr>
                  <w:rFonts w:ascii="Cambria Math" w:hAnsi="Cambria Math" w:cs="B Zar"/>
                  <w:sz w:val="24"/>
                  <w:szCs w:val="24"/>
                </w:rPr>
                <m:t>A</m:t>
              </m:r>
            </m:e>
            <m:sub>
              <m:r>
                <w:rPr>
                  <w:rFonts w:ascii="Cambria Math" w:hAnsi="Cambria Math" w:cs="B Zar"/>
                  <w:sz w:val="24"/>
                  <w:szCs w:val="24"/>
                </w:rPr>
                <m:t>i</m:t>
              </m:r>
            </m:sub>
          </m:sSub>
          <m:r>
            <w:rPr>
              <w:rFonts w:ascii="Cambria Math" w:hAnsi="Cambria Math" w:cs="B Zar"/>
              <w:sz w:val="24"/>
              <w:szCs w:val="24"/>
            </w:rPr>
            <m:t>=L×</m:t>
          </m:r>
          <m:sSub>
            <m:sSubPr>
              <m:ctrlPr>
                <w:rPr>
                  <w:rFonts w:ascii="Cambria Math" w:hAnsi="Cambria Math" w:cs="B Zar"/>
                  <w:i/>
                  <w:sz w:val="24"/>
                  <w:szCs w:val="24"/>
                </w:rPr>
              </m:ctrlPr>
            </m:sSubPr>
            <m:e>
              <m:r>
                <w:rPr>
                  <w:rFonts w:ascii="Cambria Math" w:hAnsi="Cambria Math" w:cs="B Zar"/>
                  <w:sz w:val="24"/>
                  <w:szCs w:val="24"/>
                </w:rPr>
                <m:t>D</m:t>
              </m:r>
            </m:e>
            <m:sub>
              <m:r>
                <w:rPr>
                  <w:rFonts w:ascii="Cambria Math" w:hAnsi="Cambria Math" w:cs="B Zar"/>
                  <w:sz w:val="24"/>
                  <w:szCs w:val="24"/>
                </w:rPr>
                <m:t>i</m:t>
              </m:r>
            </m:sub>
          </m:sSub>
          <m:r>
            <w:rPr>
              <w:rFonts w:ascii="Cambria Math" w:hAnsi="Cambria Math" w:cs="B Zar"/>
              <w:sz w:val="24"/>
              <w:szCs w:val="24"/>
            </w:rPr>
            <m:t>×π×n</m:t>
          </m:r>
          <m:r>
            <m:rPr>
              <m:scr m:val="script"/>
            </m:rPr>
            <w:rPr>
              <w:rFonts w:ascii="Cambria Math" w:hAnsi="Cambria Math" w:cs="B Zar"/>
              <w:sz w:val="24"/>
              <w:szCs w:val="24"/>
            </w:rPr>
            <m:t>×l=</m:t>
          </m:r>
          <m:r>
            <w:rPr>
              <w:rFonts w:ascii="Cambria Math" w:hAnsi="Cambria Math" w:cs="B Zar"/>
              <w:sz w:val="24"/>
              <w:szCs w:val="24"/>
            </w:rPr>
            <m:t>1.14×6×</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r>
            <w:rPr>
              <w:rFonts w:ascii="Cambria Math" w:hAnsi="Cambria Math" w:cs="B Zar"/>
              <w:sz w:val="24"/>
              <w:szCs w:val="24"/>
            </w:rPr>
            <m:t>×π×5×2=</m:t>
          </m:r>
          <m:sSup>
            <m:sSupPr>
              <m:ctrlPr>
                <w:rPr>
                  <w:rFonts w:ascii="Cambria Math" w:hAnsi="Cambria Math" w:cs="B Zar"/>
                  <w:i/>
                  <w:sz w:val="24"/>
                  <w:szCs w:val="24"/>
                </w:rPr>
              </m:ctrlPr>
            </m:sSupPr>
            <m:e>
              <m:r>
                <w:rPr>
                  <w:rFonts w:ascii="Cambria Math" w:hAnsi="Cambria Math" w:cs="B Zar"/>
                  <w:sz w:val="24"/>
                  <w:szCs w:val="24"/>
                </w:rPr>
                <m:t>0.21</m:t>
              </m:r>
            </m:e>
            <m:sup>
              <m:sSup>
                <m:sSupPr>
                  <m:ctrlPr>
                    <w:rPr>
                      <w:rFonts w:ascii="Cambria Math" w:hAnsi="Cambria Math" w:cs="B Zar"/>
                      <w:i/>
                      <w:sz w:val="24"/>
                      <w:szCs w:val="24"/>
                    </w:rPr>
                  </m:ctrlPr>
                </m:sSupPr>
                <m:e>
                  <m:r>
                    <w:rPr>
                      <w:rFonts w:ascii="Cambria Math" w:hAnsi="Cambria Math" w:cs="B Zar"/>
                      <w:sz w:val="24"/>
                      <w:szCs w:val="24"/>
                    </w:rPr>
                    <m:t>m</m:t>
                  </m:r>
                </m:e>
                <m:sup>
                  <m:r>
                    <w:rPr>
                      <w:rFonts w:ascii="Cambria Math" w:hAnsi="Cambria Math" w:cs="B Zar"/>
                      <w:sz w:val="24"/>
                      <w:szCs w:val="24"/>
                    </w:rPr>
                    <m:t>2</m:t>
                  </m:r>
                </m:sup>
              </m:sSup>
            </m:sup>
          </m:sSup>
        </m:oMath>
      </m:oMathPara>
    </w:p>
    <w:p w:rsidR="000E4DAE" w:rsidRDefault="000E4DAE" w:rsidP="006A765A">
      <w:pPr>
        <w:jc w:val="both"/>
        <w:rPr>
          <w:rFonts w:ascii="Tahoma" w:hAnsi="Tahoma" w:cs="B Zar"/>
          <w:sz w:val="28"/>
          <w:szCs w:val="28"/>
          <w:rtl/>
        </w:rPr>
      </w:pPr>
      <w:r>
        <w:rPr>
          <w:rFonts w:ascii="Tahoma" w:hAnsi="Tahoma" w:cs="B Zar" w:hint="cs"/>
          <w:sz w:val="28"/>
          <w:szCs w:val="28"/>
          <w:rtl/>
        </w:rPr>
        <w:lastRenderedPageBreak/>
        <w:t xml:space="preserve">3- </w:t>
      </w:r>
      <w:r w:rsidRPr="000E4DAE">
        <w:rPr>
          <w:rFonts w:ascii="Tahoma" w:hAnsi="Tahoma" w:cs="B Zar"/>
          <w:sz w:val="28"/>
          <w:szCs w:val="28"/>
          <w:rtl/>
        </w:rPr>
        <w:t xml:space="preserve"> </w:t>
      </w:r>
      <w:r w:rsidRPr="000E4DAE">
        <w:rPr>
          <w:rFonts w:ascii="Tahoma" w:hAnsi="Tahoma" w:cs="B Zar" w:hint="eastAsia"/>
          <w:sz w:val="28"/>
          <w:szCs w:val="28"/>
          <w:rtl/>
        </w:rPr>
        <w:t>درجه</w:t>
      </w:r>
      <w:r w:rsidRPr="000E4DAE">
        <w:rPr>
          <w:rFonts w:ascii="Tahoma" w:hAnsi="Tahoma" w:cs="B Zar"/>
          <w:sz w:val="28"/>
          <w:szCs w:val="28"/>
          <w:rtl/>
        </w:rPr>
        <w:t xml:space="preserve"> </w:t>
      </w:r>
      <w:r w:rsidRPr="000E4DAE">
        <w:rPr>
          <w:rFonts w:ascii="Tahoma" w:hAnsi="Tahoma" w:cs="B Zar" w:hint="eastAsia"/>
          <w:sz w:val="28"/>
          <w:szCs w:val="28"/>
          <w:rtl/>
        </w:rPr>
        <w:t>حرارت</w:t>
      </w:r>
      <w:r w:rsidRPr="000E4DAE">
        <w:rPr>
          <w:rFonts w:ascii="Tahoma" w:hAnsi="Tahoma" w:cs="B Zar"/>
          <w:sz w:val="28"/>
          <w:szCs w:val="28"/>
          <w:rtl/>
        </w:rPr>
        <w:t xml:space="preserve"> </w:t>
      </w:r>
      <w:r w:rsidRPr="000E4DAE">
        <w:rPr>
          <w:rFonts w:ascii="Tahoma" w:hAnsi="Tahoma" w:cs="B Zar" w:hint="eastAsia"/>
          <w:sz w:val="28"/>
          <w:szCs w:val="28"/>
          <w:rtl/>
        </w:rPr>
        <w:t>ميانگين</w:t>
      </w:r>
      <w:r w:rsidRPr="000E4DAE">
        <w:rPr>
          <w:rFonts w:ascii="Tahoma" w:hAnsi="Tahoma" w:cs="B Zar"/>
          <w:sz w:val="28"/>
          <w:szCs w:val="28"/>
          <w:rtl/>
        </w:rPr>
        <w:t xml:space="preserve"> </w:t>
      </w:r>
      <w:r w:rsidRPr="000E4DAE">
        <w:rPr>
          <w:rFonts w:ascii="Tahoma" w:hAnsi="Tahoma" w:cs="B Zar" w:hint="eastAsia"/>
          <w:sz w:val="28"/>
          <w:szCs w:val="28"/>
          <w:rtl/>
        </w:rPr>
        <w:t>لگاريتمي</w:t>
      </w:r>
      <w:r w:rsidRPr="000E4DAE">
        <w:rPr>
          <w:rFonts w:ascii="Tahoma" w:hAnsi="Tahoma" w:cs="B Zar"/>
          <w:sz w:val="28"/>
          <w:szCs w:val="28"/>
          <w:rtl/>
        </w:rPr>
        <w:t xml:space="preserve"> </w:t>
      </w:r>
      <w:r w:rsidRPr="000E4DAE">
        <w:rPr>
          <w:rFonts w:ascii="Tahoma" w:hAnsi="Tahoma" w:cs="B Zar" w:hint="eastAsia"/>
          <w:sz w:val="28"/>
          <w:szCs w:val="28"/>
          <w:rtl/>
        </w:rPr>
        <w:t>را</w:t>
      </w:r>
      <w:r w:rsidRPr="000E4DAE">
        <w:rPr>
          <w:rFonts w:ascii="Tahoma" w:hAnsi="Tahoma" w:cs="B Zar"/>
          <w:sz w:val="28"/>
          <w:szCs w:val="28"/>
          <w:rtl/>
        </w:rPr>
        <w:t xml:space="preserve"> </w:t>
      </w:r>
      <w:r w:rsidRPr="000E4DAE">
        <w:rPr>
          <w:rFonts w:ascii="Tahoma" w:hAnsi="Tahoma" w:cs="B Zar" w:hint="eastAsia"/>
          <w:sz w:val="28"/>
          <w:szCs w:val="28"/>
          <w:rtl/>
        </w:rPr>
        <w:t>مطابق</w:t>
      </w:r>
      <w:r w:rsidRPr="000E4DAE">
        <w:rPr>
          <w:rFonts w:ascii="Tahoma" w:hAnsi="Tahoma" w:cs="B Zar"/>
          <w:sz w:val="28"/>
          <w:szCs w:val="28"/>
          <w:rtl/>
        </w:rPr>
        <w:t xml:space="preserve"> </w:t>
      </w:r>
      <w:r w:rsidRPr="000E4DAE">
        <w:rPr>
          <w:rFonts w:ascii="Tahoma" w:hAnsi="Tahoma" w:cs="B Zar" w:hint="eastAsia"/>
          <w:sz w:val="28"/>
          <w:szCs w:val="28"/>
          <w:rtl/>
        </w:rPr>
        <w:t>با</w:t>
      </w:r>
      <w:r w:rsidRPr="000E4DAE">
        <w:rPr>
          <w:rFonts w:ascii="Tahoma" w:hAnsi="Tahoma" w:cs="B Zar"/>
          <w:sz w:val="28"/>
          <w:szCs w:val="28"/>
          <w:rtl/>
        </w:rPr>
        <w:t xml:space="preserve"> </w:t>
      </w:r>
      <w:r w:rsidRPr="000E4DAE">
        <w:rPr>
          <w:rFonts w:ascii="Tahoma" w:hAnsi="Tahoma" w:cs="B Zar" w:hint="eastAsia"/>
          <w:sz w:val="28"/>
          <w:szCs w:val="28"/>
          <w:rtl/>
        </w:rPr>
        <w:t>معادله</w:t>
      </w:r>
      <w:r w:rsidRPr="000E4DAE">
        <w:rPr>
          <w:rFonts w:ascii="Tahoma" w:hAnsi="Tahoma" w:cs="B Zar"/>
          <w:sz w:val="28"/>
          <w:szCs w:val="28"/>
          <w:rtl/>
        </w:rPr>
        <w:t xml:space="preserve"> 2 </w:t>
      </w:r>
      <w:r w:rsidRPr="000E4DAE">
        <w:rPr>
          <w:rFonts w:ascii="Tahoma" w:hAnsi="Tahoma" w:cs="B Zar" w:hint="eastAsia"/>
          <w:sz w:val="28"/>
          <w:szCs w:val="28"/>
          <w:rtl/>
        </w:rPr>
        <w:t>براي</w:t>
      </w:r>
      <w:r w:rsidRPr="000E4DAE">
        <w:rPr>
          <w:rFonts w:ascii="Tahoma" w:hAnsi="Tahoma" w:cs="B Zar"/>
          <w:sz w:val="28"/>
          <w:szCs w:val="28"/>
          <w:rtl/>
        </w:rPr>
        <w:t xml:space="preserve"> </w:t>
      </w:r>
      <w:r w:rsidRPr="000E4DAE">
        <w:rPr>
          <w:rFonts w:ascii="Tahoma" w:hAnsi="Tahoma" w:cs="B Zar" w:hint="eastAsia"/>
          <w:sz w:val="28"/>
          <w:szCs w:val="28"/>
          <w:rtl/>
        </w:rPr>
        <w:t>مبدل</w:t>
      </w:r>
      <w:r w:rsidRPr="000E4DAE">
        <w:rPr>
          <w:rFonts w:ascii="Tahoma" w:hAnsi="Tahoma" w:cs="B Zar"/>
          <w:sz w:val="28"/>
          <w:szCs w:val="28"/>
          <w:rtl/>
        </w:rPr>
        <w:t xml:space="preserve"> </w:t>
      </w:r>
      <w:r w:rsidRPr="000E4DAE">
        <w:rPr>
          <w:rFonts w:ascii="Tahoma" w:hAnsi="Tahoma" w:cs="B Zar" w:hint="eastAsia"/>
          <w:sz w:val="28"/>
          <w:szCs w:val="28"/>
          <w:rtl/>
        </w:rPr>
        <w:t>جريان</w:t>
      </w:r>
      <w:r w:rsidRPr="000E4DAE">
        <w:rPr>
          <w:rFonts w:ascii="Tahoma" w:hAnsi="Tahoma" w:cs="B Zar"/>
          <w:sz w:val="28"/>
          <w:szCs w:val="28"/>
          <w:rtl/>
        </w:rPr>
        <w:t xml:space="preserve"> </w:t>
      </w:r>
      <w:r w:rsidRPr="000E4DAE">
        <w:rPr>
          <w:rFonts w:ascii="Tahoma" w:hAnsi="Tahoma" w:cs="B Zar" w:hint="eastAsia"/>
          <w:sz w:val="28"/>
          <w:szCs w:val="28"/>
          <w:rtl/>
        </w:rPr>
        <w:t>ناهمسو</w:t>
      </w:r>
      <w:r w:rsidRPr="000E4DAE">
        <w:rPr>
          <w:rFonts w:ascii="Tahoma" w:hAnsi="Tahoma" w:cs="B Zar"/>
          <w:sz w:val="28"/>
          <w:szCs w:val="28"/>
          <w:rtl/>
        </w:rPr>
        <w:t xml:space="preserve"> </w:t>
      </w:r>
      <w:r w:rsidRPr="000E4DAE">
        <w:rPr>
          <w:rFonts w:ascii="Tahoma" w:hAnsi="Tahoma" w:cs="B Zar" w:hint="eastAsia"/>
          <w:sz w:val="28"/>
          <w:szCs w:val="28"/>
          <w:rtl/>
        </w:rPr>
        <w:t>با</w:t>
      </w:r>
      <w:r w:rsidRPr="000E4DAE">
        <w:rPr>
          <w:rFonts w:ascii="Tahoma" w:hAnsi="Tahoma" w:cs="B Zar"/>
          <w:sz w:val="28"/>
          <w:szCs w:val="28"/>
          <w:rtl/>
        </w:rPr>
        <w:t xml:space="preserve"> </w:t>
      </w:r>
      <w:r w:rsidRPr="000E4DAE">
        <w:rPr>
          <w:rFonts w:ascii="Tahoma" w:hAnsi="Tahoma" w:cs="B Zar" w:hint="eastAsia"/>
          <w:sz w:val="28"/>
          <w:szCs w:val="28"/>
          <w:rtl/>
        </w:rPr>
        <w:t>يک</w:t>
      </w:r>
      <w:r w:rsidRPr="000E4DAE">
        <w:rPr>
          <w:rFonts w:ascii="Tahoma" w:hAnsi="Tahoma" w:cs="B Zar"/>
          <w:sz w:val="28"/>
          <w:szCs w:val="28"/>
          <w:rtl/>
        </w:rPr>
        <w:t xml:space="preserve"> </w:t>
      </w:r>
      <w:r w:rsidRPr="000E4DAE">
        <w:rPr>
          <w:rFonts w:ascii="Tahoma" w:hAnsi="Tahoma" w:cs="B Zar" w:hint="eastAsia"/>
          <w:sz w:val="28"/>
          <w:szCs w:val="28"/>
          <w:rtl/>
        </w:rPr>
        <w:t>گذر</w:t>
      </w:r>
      <w:r w:rsidRPr="000E4DAE">
        <w:rPr>
          <w:rFonts w:ascii="Tahoma" w:hAnsi="Tahoma" w:cs="B Zar"/>
          <w:sz w:val="28"/>
          <w:szCs w:val="28"/>
          <w:rtl/>
        </w:rPr>
        <w:t xml:space="preserve"> </w:t>
      </w:r>
      <w:r w:rsidRPr="000E4DAE">
        <w:rPr>
          <w:rFonts w:ascii="Tahoma" w:hAnsi="Tahoma" w:cs="B Zar" w:hint="eastAsia"/>
          <w:sz w:val="28"/>
          <w:szCs w:val="28"/>
          <w:rtl/>
        </w:rPr>
        <w:t>لوله</w:t>
      </w:r>
      <w:r w:rsidRPr="000E4DAE">
        <w:rPr>
          <w:rFonts w:ascii="Tahoma" w:hAnsi="Tahoma" w:cs="B Zar"/>
          <w:sz w:val="28"/>
          <w:szCs w:val="28"/>
          <w:rtl/>
        </w:rPr>
        <w:t xml:space="preserve"> </w:t>
      </w:r>
      <w:r w:rsidRPr="000E4DAE">
        <w:rPr>
          <w:rFonts w:ascii="Tahoma" w:hAnsi="Tahoma" w:cs="B Zar" w:hint="eastAsia"/>
          <w:sz w:val="28"/>
          <w:szCs w:val="28"/>
          <w:rtl/>
        </w:rPr>
        <w:t>و</w:t>
      </w:r>
      <w:r w:rsidRPr="000E4DAE">
        <w:rPr>
          <w:rFonts w:ascii="Tahoma" w:hAnsi="Tahoma" w:cs="B Zar"/>
          <w:sz w:val="28"/>
          <w:szCs w:val="28"/>
          <w:rtl/>
        </w:rPr>
        <w:t xml:space="preserve"> </w:t>
      </w:r>
      <w:r w:rsidRPr="000E4DAE">
        <w:rPr>
          <w:rFonts w:ascii="Tahoma" w:hAnsi="Tahoma" w:cs="B Zar" w:hint="eastAsia"/>
          <w:sz w:val="28"/>
          <w:szCs w:val="28"/>
          <w:rtl/>
        </w:rPr>
        <w:t>يک</w:t>
      </w:r>
      <w:r w:rsidRPr="000E4DAE">
        <w:rPr>
          <w:rFonts w:ascii="Tahoma" w:hAnsi="Tahoma" w:cs="B Zar"/>
          <w:sz w:val="28"/>
          <w:szCs w:val="28"/>
          <w:rtl/>
        </w:rPr>
        <w:t xml:space="preserve"> </w:t>
      </w:r>
      <w:r w:rsidRPr="000E4DAE">
        <w:rPr>
          <w:rFonts w:ascii="Tahoma" w:hAnsi="Tahoma" w:cs="B Zar" w:hint="eastAsia"/>
          <w:sz w:val="28"/>
          <w:szCs w:val="28"/>
          <w:rtl/>
        </w:rPr>
        <w:t>گذر</w:t>
      </w:r>
      <w:r w:rsidRPr="000E4DAE">
        <w:rPr>
          <w:rFonts w:ascii="Tahoma" w:hAnsi="Tahoma" w:cs="B Zar"/>
          <w:sz w:val="28"/>
          <w:szCs w:val="28"/>
          <w:rtl/>
        </w:rPr>
        <w:t xml:space="preserve"> </w:t>
      </w:r>
      <w:r w:rsidRPr="000E4DAE">
        <w:rPr>
          <w:rFonts w:ascii="Tahoma" w:hAnsi="Tahoma" w:cs="B Zar" w:hint="eastAsia"/>
          <w:sz w:val="28"/>
          <w:szCs w:val="28"/>
          <w:rtl/>
        </w:rPr>
        <w:t>پوسته</w:t>
      </w:r>
      <w:r w:rsidRPr="000E4DAE">
        <w:rPr>
          <w:rFonts w:ascii="Tahoma" w:hAnsi="Tahoma" w:cs="B Zar"/>
          <w:sz w:val="28"/>
          <w:szCs w:val="28"/>
          <w:rtl/>
        </w:rPr>
        <w:t xml:space="preserve"> </w:t>
      </w:r>
      <w:r w:rsidRPr="000E4DAE">
        <w:rPr>
          <w:rFonts w:ascii="Tahoma" w:hAnsi="Tahoma" w:cs="B Zar" w:hint="eastAsia"/>
          <w:sz w:val="28"/>
          <w:szCs w:val="28"/>
          <w:rtl/>
        </w:rPr>
        <w:t>محاسبه</w:t>
      </w:r>
      <w:r w:rsidRPr="000E4DAE">
        <w:rPr>
          <w:rFonts w:ascii="Tahoma" w:hAnsi="Tahoma" w:cs="B Zar"/>
          <w:sz w:val="28"/>
          <w:szCs w:val="28"/>
          <w:rtl/>
        </w:rPr>
        <w:t xml:space="preserve"> </w:t>
      </w:r>
      <w:r w:rsidRPr="000E4DAE">
        <w:rPr>
          <w:rFonts w:ascii="Tahoma" w:hAnsi="Tahoma" w:cs="B Zar" w:hint="eastAsia"/>
          <w:sz w:val="28"/>
          <w:szCs w:val="28"/>
          <w:rtl/>
        </w:rPr>
        <w:t>نمائيد</w:t>
      </w:r>
      <w:r w:rsidRPr="000E4DAE">
        <w:rPr>
          <w:rFonts w:ascii="Tahoma" w:hAnsi="Tahoma" w:cs="B Zar"/>
          <w:sz w:val="28"/>
          <w:szCs w:val="28"/>
          <w:rtl/>
        </w:rPr>
        <w:t xml:space="preserve">. </w:t>
      </w:r>
      <w:r w:rsidRPr="000E4DAE">
        <w:rPr>
          <w:rFonts w:ascii="Tahoma" w:hAnsi="Tahoma" w:cs="B Zar" w:hint="eastAsia"/>
          <w:sz w:val="28"/>
          <w:szCs w:val="28"/>
          <w:rtl/>
        </w:rPr>
        <w:t>اين</w:t>
      </w:r>
      <w:r w:rsidRPr="000E4DAE">
        <w:rPr>
          <w:rFonts w:ascii="Tahoma" w:hAnsi="Tahoma" w:cs="B Zar"/>
          <w:sz w:val="28"/>
          <w:szCs w:val="28"/>
          <w:rtl/>
        </w:rPr>
        <w:t xml:space="preserve"> </w:t>
      </w:r>
      <w:r w:rsidRPr="000E4DAE">
        <w:rPr>
          <w:rFonts w:ascii="Tahoma" w:hAnsi="Tahoma" w:cs="B Zar" w:hint="eastAsia"/>
          <w:sz w:val="28"/>
          <w:szCs w:val="28"/>
          <w:rtl/>
        </w:rPr>
        <w:t>درجه</w:t>
      </w:r>
      <w:r w:rsidRPr="000E4DAE">
        <w:rPr>
          <w:rFonts w:ascii="Tahoma" w:hAnsi="Tahoma" w:cs="B Zar"/>
          <w:sz w:val="28"/>
          <w:szCs w:val="28"/>
          <w:rtl/>
        </w:rPr>
        <w:t xml:space="preserve"> </w:t>
      </w:r>
      <w:r w:rsidRPr="000E4DAE">
        <w:rPr>
          <w:rFonts w:ascii="Tahoma" w:hAnsi="Tahoma" w:cs="B Zar" w:hint="eastAsia"/>
          <w:sz w:val="28"/>
          <w:szCs w:val="28"/>
          <w:rtl/>
        </w:rPr>
        <w:t>حرارت</w:t>
      </w:r>
      <w:r w:rsidRPr="000E4DAE">
        <w:rPr>
          <w:rFonts w:ascii="Tahoma" w:hAnsi="Tahoma" w:cs="B Zar"/>
          <w:sz w:val="28"/>
          <w:szCs w:val="28"/>
          <w:rtl/>
        </w:rPr>
        <w:t xml:space="preserve"> </w:t>
      </w:r>
      <w:r w:rsidRPr="000E4DAE">
        <w:rPr>
          <w:rFonts w:ascii="Tahoma" w:hAnsi="Tahoma" w:cs="B Zar" w:hint="eastAsia"/>
          <w:sz w:val="28"/>
          <w:szCs w:val="28"/>
          <w:rtl/>
        </w:rPr>
        <w:t>را</w:t>
      </w:r>
      <w:r w:rsidRPr="000E4DAE">
        <w:rPr>
          <w:rFonts w:ascii="Tahoma" w:hAnsi="Tahoma" w:cs="B Zar"/>
          <w:sz w:val="28"/>
          <w:szCs w:val="28"/>
          <w:rtl/>
        </w:rPr>
        <w:t xml:space="preserve"> </w:t>
      </w:r>
      <w:r w:rsidRPr="000E4DAE">
        <w:rPr>
          <w:rFonts w:ascii="Tahoma" w:hAnsi="Tahoma" w:cs="B Zar" w:hint="eastAsia"/>
          <w:sz w:val="28"/>
          <w:szCs w:val="28"/>
          <w:rtl/>
        </w:rPr>
        <w:t>براي</w:t>
      </w:r>
      <w:r w:rsidRPr="000E4DAE">
        <w:rPr>
          <w:rFonts w:ascii="Tahoma" w:hAnsi="Tahoma" w:cs="B Zar"/>
          <w:sz w:val="28"/>
          <w:szCs w:val="28"/>
          <w:rtl/>
        </w:rPr>
        <w:t xml:space="preserve"> </w:t>
      </w:r>
      <w:r w:rsidRPr="000E4DAE">
        <w:rPr>
          <w:rFonts w:ascii="Tahoma" w:hAnsi="Tahoma" w:cs="B Zar" w:hint="eastAsia"/>
          <w:sz w:val="28"/>
          <w:szCs w:val="28"/>
          <w:rtl/>
        </w:rPr>
        <w:t>مبدل</w:t>
      </w:r>
      <w:r w:rsidRPr="000E4DAE">
        <w:rPr>
          <w:rFonts w:ascii="Tahoma" w:hAnsi="Tahoma" w:cs="B Zar"/>
          <w:sz w:val="28"/>
          <w:szCs w:val="28"/>
          <w:rtl/>
        </w:rPr>
        <w:t xml:space="preserve"> </w:t>
      </w:r>
      <w:r w:rsidRPr="000E4DAE">
        <w:rPr>
          <w:rFonts w:ascii="Tahoma" w:hAnsi="Tahoma" w:cs="B Zar" w:hint="eastAsia"/>
          <w:sz w:val="28"/>
          <w:szCs w:val="28"/>
          <w:rtl/>
        </w:rPr>
        <w:t>مورد</w:t>
      </w:r>
      <w:r w:rsidRPr="000E4DAE">
        <w:rPr>
          <w:rFonts w:ascii="Tahoma" w:hAnsi="Tahoma" w:cs="B Zar"/>
          <w:sz w:val="28"/>
          <w:szCs w:val="28"/>
          <w:rtl/>
        </w:rPr>
        <w:t xml:space="preserve"> </w:t>
      </w:r>
      <w:r w:rsidRPr="000E4DAE">
        <w:rPr>
          <w:rFonts w:ascii="Tahoma" w:hAnsi="Tahoma" w:cs="B Zar" w:hint="eastAsia"/>
          <w:sz w:val="28"/>
          <w:szCs w:val="28"/>
          <w:rtl/>
        </w:rPr>
        <w:t>آزمايش</w:t>
      </w:r>
      <w:r w:rsidRPr="000E4DAE">
        <w:rPr>
          <w:rFonts w:ascii="Tahoma" w:hAnsi="Tahoma" w:cs="B Zar"/>
          <w:sz w:val="28"/>
          <w:szCs w:val="28"/>
          <w:rtl/>
        </w:rPr>
        <w:t xml:space="preserve"> </w:t>
      </w:r>
      <w:r w:rsidRPr="000E4DAE">
        <w:rPr>
          <w:rFonts w:ascii="Tahoma" w:hAnsi="Tahoma" w:cs="B Zar" w:hint="eastAsia"/>
          <w:sz w:val="28"/>
          <w:szCs w:val="28"/>
          <w:rtl/>
        </w:rPr>
        <w:t>تصحيح</w:t>
      </w:r>
      <w:r w:rsidRPr="000E4DAE">
        <w:rPr>
          <w:rFonts w:ascii="Tahoma" w:hAnsi="Tahoma" w:cs="B Zar"/>
          <w:sz w:val="28"/>
          <w:szCs w:val="28"/>
          <w:rtl/>
        </w:rPr>
        <w:t xml:space="preserve"> </w:t>
      </w:r>
      <w:r w:rsidRPr="000E4DAE">
        <w:rPr>
          <w:rFonts w:ascii="Tahoma" w:hAnsi="Tahoma" w:cs="B Zar" w:hint="eastAsia"/>
          <w:sz w:val="28"/>
          <w:szCs w:val="28"/>
          <w:rtl/>
        </w:rPr>
        <w:t>کنيد</w:t>
      </w:r>
      <w:r>
        <w:rPr>
          <w:rFonts w:ascii="Tahoma" w:hAnsi="Tahoma" w:cs="B Zar" w:hint="cs"/>
          <w:sz w:val="28"/>
          <w:szCs w:val="28"/>
          <w:rtl/>
        </w:rPr>
        <w:t>.</w:t>
      </w:r>
    </w:p>
    <w:p w:rsidR="000E4DAE" w:rsidRPr="006A765A" w:rsidRDefault="009E1EEB" w:rsidP="006A765A">
      <w:pPr>
        <w:spacing w:line="240" w:lineRule="auto"/>
        <w:jc w:val="center"/>
        <w:rPr>
          <w:rFonts w:ascii="Cambria Math" w:hAnsi="Cambria Math" w:cs="Lotus"/>
          <w:iCs/>
          <w:sz w:val="32"/>
          <w:szCs w:val="32"/>
          <w:rtl/>
        </w:rPr>
      </w:pPr>
      <m:oMathPara>
        <m:oMath>
          <m:sSub>
            <m:sSubPr>
              <m:ctrlPr>
                <w:rPr>
                  <w:rFonts w:ascii="Cambria Math" w:hAnsi="Cambria Math" w:cs="B Zar"/>
                  <w:i/>
                  <w:sz w:val="24"/>
                  <w:szCs w:val="24"/>
                </w:rPr>
              </m:ctrlPr>
            </m:sSubPr>
            <m:e>
              <m:r>
                <w:rPr>
                  <w:rFonts w:ascii="Cambria Math" w:hAnsi="Cambria Math" w:cs="B Zar"/>
                  <w:sz w:val="24"/>
                  <w:szCs w:val="24"/>
                </w:rPr>
                <m:t>∆T</m:t>
              </m:r>
            </m:e>
            <m:sub>
              <m:d>
                <m:dPr>
                  <m:ctrlPr>
                    <w:rPr>
                      <w:rFonts w:ascii="Cambria Math" w:hAnsi="Cambria Math" w:cs="B Zar"/>
                      <w:i/>
                      <w:sz w:val="24"/>
                      <w:szCs w:val="24"/>
                    </w:rPr>
                  </m:ctrlPr>
                </m:dPr>
                <m:e>
                  <m:r>
                    <w:rPr>
                      <w:rFonts w:ascii="Cambria Math" w:hAnsi="Cambria Math" w:cs="B Zar"/>
                      <w:sz w:val="24"/>
                      <w:szCs w:val="24"/>
                    </w:rPr>
                    <m:t>LMTD</m:t>
                  </m:r>
                </m:e>
              </m:d>
            </m:sub>
          </m:sSub>
          <m:r>
            <w:rPr>
              <w:rFonts w:ascii="Cambria Math" w:hAnsi="Cambria Math" w:cs="B Zar"/>
              <w:sz w:val="24"/>
              <w:szCs w:val="24"/>
            </w:rPr>
            <m:t>=</m:t>
          </m:r>
          <m:f>
            <m:fPr>
              <m:ctrlPr>
                <w:rPr>
                  <w:rFonts w:ascii="Cambria Math" w:hAnsi="Cambria Math" w:cs="B Zar"/>
                  <w:i/>
                  <w:sz w:val="24"/>
                  <w:szCs w:val="24"/>
                </w:rPr>
              </m:ctrlPr>
            </m:fPr>
            <m:num>
              <m:sSub>
                <m:sSubPr>
                  <m:ctrlPr>
                    <w:rPr>
                      <w:rFonts w:ascii="Cambria Math" w:hAnsi="Cambria Math" w:cs="B Zar"/>
                      <w:i/>
                      <w:sz w:val="24"/>
                      <w:szCs w:val="24"/>
                    </w:rPr>
                  </m:ctrlPr>
                </m:sSubPr>
                <m:e>
                  <m:d>
                    <m:dPr>
                      <m:ctrlPr>
                        <w:rPr>
                          <w:rFonts w:ascii="Cambria Math" w:hAnsi="Cambria Math" w:cs="B Zar"/>
                          <w:i/>
                          <w:sz w:val="24"/>
                          <w:szCs w:val="24"/>
                        </w:rPr>
                      </m:ctrlPr>
                    </m:dPr>
                    <m:e>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m:t>
                          </m:r>
                        </m:sub>
                      </m:sSub>
                    </m:e>
                  </m:d>
                </m:e>
                <m:sub>
                  <m:r>
                    <w:rPr>
                      <w:rFonts w:ascii="Cambria Math" w:hAnsi="Cambria Math" w:cs="B Zar"/>
                      <w:sz w:val="24"/>
                      <w:szCs w:val="24"/>
                    </w:rPr>
                    <m:t>1</m:t>
                  </m:r>
                </m:sub>
              </m:sSub>
              <m:r>
                <w:rPr>
                  <w:rFonts w:ascii="Cambria Math" w:hAnsi="Cambria Math" w:cs="B Zar"/>
                  <w:sz w:val="24"/>
                  <w:szCs w:val="24"/>
                </w:rPr>
                <m:t>-</m:t>
              </m:r>
              <m:sSub>
                <m:sSubPr>
                  <m:ctrlPr>
                    <w:rPr>
                      <w:rFonts w:ascii="Cambria Math" w:hAnsi="Cambria Math" w:cs="B Zar"/>
                      <w:i/>
                      <w:sz w:val="24"/>
                      <w:szCs w:val="24"/>
                    </w:rPr>
                  </m:ctrlPr>
                </m:sSubPr>
                <m:e>
                  <m:d>
                    <m:dPr>
                      <m:ctrlPr>
                        <w:rPr>
                          <w:rFonts w:ascii="Cambria Math" w:hAnsi="Cambria Math" w:cs="B Zar"/>
                          <w:i/>
                          <w:sz w:val="24"/>
                          <w:szCs w:val="24"/>
                        </w:rPr>
                      </m:ctrlPr>
                    </m:dPr>
                    <m:e>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m:t>
                          </m:r>
                        </m:sub>
                      </m:sSub>
                    </m:e>
                  </m:d>
                </m:e>
                <m:sub>
                  <m:r>
                    <w:rPr>
                      <w:rFonts w:ascii="Cambria Math" w:hAnsi="Cambria Math" w:cs="B Zar"/>
                      <w:sz w:val="24"/>
                      <w:szCs w:val="24"/>
                    </w:rPr>
                    <m:t>2</m:t>
                  </m:r>
                </m:sub>
              </m:sSub>
            </m:num>
            <m:den>
              <m:func>
                <m:funcPr>
                  <m:ctrlPr>
                    <w:rPr>
                      <w:rFonts w:ascii="Cambria Math" w:hAnsi="Cambria Math" w:cs="B Zar"/>
                      <w:i/>
                      <w:sz w:val="24"/>
                      <w:szCs w:val="24"/>
                    </w:rPr>
                  </m:ctrlPr>
                </m:funcPr>
                <m:fName>
                  <m:r>
                    <w:rPr>
                      <w:rFonts w:ascii="Cambria Math" w:hAnsi="Cambria Math" w:cs="B Zar"/>
                      <w:sz w:val="24"/>
                      <w:szCs w:val="24"/>
                    </w:rPr>
                    <m:t>ln</m:t>
                  </m:r>
                </m:fName>
                <m:e>
                  <m:f>
                    <m:fPr>
                      <m:ctrlPr>
                        <w:rPr>
                          <w:rFonts w:ascii="Cambria Math" w:hAnsi="Cambria Math" w:cs="B Zar"/>
                          <w:i/>
                          <w:sz w:val="24"/>
                          <w:szCs w:val="24"/>
                        </w:rPr>
                      </m:ctrlPr>
                    </m:fPr>
                    <m:num>
                      <m:sSub>
                        <m:sSubPr>
                          <m:ctrlPr>
                            <w:rPr>
                              <w:rFonts w:ascii="Cambria Math" w:hAnsi="Cambria Math" w:cs="B Zar"/>
                              <w:i/>
                              <w:sz w:val="24"/>
                              <w:szCs w:val="24"/>
                            </w:rPr>
                          </m:ctrlPr>
                        </m:sSubPr>
                        <m:e>
                          <m:d>
                            <m:dPr>
                              <m:ctrlPr>
                                <w:rPr>
                                  <w:rFonts w:ascii="Cambria Math" w:hAnsi="Cambria Math" w:cs="B Zar"/>
                                  <w:i/>
                                  <w:sz w:val="24"/>
                                  <w:szCs w:val="24"/>
                                </w:rPr>
                              </m:ctrlPr>
                            </m:dPr>
                            <m:e>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m:t>
                                  </m:r>
                                </m:sub>
                              </m:sSub>
                            </m:e>
                          </m:d>
                        </m:e>
                        <m:sub>
                          <m:r>
                            <w:rPr>
                              <w:rFonts w:ascii="Cambria Math" w:hAnsi="Cambria Math" w:cs="B Zar"/>
                              <w:sz w:val="24"/>
                              <w:szCs w:val="24"/>
                            </w:rPr>
                            <m:t>1</m:t>
                          </m:r>
                        </m:sub>
                      </m:sSub>
                    </m:num>
                    <m:den>
                      <m:sSub>
                        <m:sSubPr>
                          <m:ctrlPr>
                            <w:rPr>
                              <w:rFonts w:ascii="Cambria Math" w:hAnsi="Cambria Math" w:cs="B Zar"/>
                              <w:i/>
                              <w:sz w:val="24"/>
                              <w:szCs w:val="24"/>
                            </w:rPr>
                          </m:ctrlPr>
                        </m:sSubPr>
                        <m:e>
                          <m:d>
                            <m:dPr>
                              <m:ctrlPr>
                                <w:rPr>
                                  <w:rFonts w:ascii="Cambria Math" w:hAnsi="Cambria Math" w:cs="B Zar"/>
                                  <w:i/>
                                  <w:sz w:val="24"/>
                                  <w:szCs w:val="24"/>
                                </w:rPr>
                              </m:ctrlPr>
                            </m:dPr>
                            <m:e>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H</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C</m:t>
                                  </m:r>
                                </m:sub>
                              </m:sSub>
                            </m:e>
                          </m:d>
                        </m:e>
                        <m:sub>
                          <m:r>
                            <w:rPr>
                              <w:rFonts w:ascii="Cambria Math" w:hAnsi="Cambria Math" w:cs="B Zar"/>
                              <w:sz w:val="24"/>
                              <w:szCs w:val="24"/>
                            </w:rPr>
                            <m:t>2</m:t>
                          </m:r>
                        </m:sub>
                      </m:sSub>
                    </m:den>
                  </m:f>
                </m:e>
              </m:func>
            </m:den>
          </m:f>
          <m:r>
            <w:rPr>
              <w:rFonts w:ascii="Cambria Math" w:hAnsi="Cambria Math" w:cs="B Zar"/>
              <w:sz w:val="24"/>
              <w:szCs w:val="24"/>
            </w:rPr>
            <m:t>=</m:t>
          </m:r>
          <m:f>
            <m:fPr>
              <m:ctrlPr>
                <w:rPr>
                  <w:rFonts w:ascii="Cambria Math" w:hAnsi="Cambria Math" w:cs="B Zar"/>
                  <w:i/>
                  <w:sz w:val="24"/>
                  <w:szCs w:val="24"/>
                </w:rPr>
              </m:ctrlPr>
            </m:fPr>
            <m:num>
              <m:d>
                <m:dPr>
                  <m:ctrlPr>
                    <w:rPr>
                      <w:rFonts w:ascii="Cambria Math" w:hAnsi="Cambria Math" w:cs="B Zar"/>
                      <w:i/>
                      <w:sz w:val="24"/>
                      <w:szCs w:val="24"/>
                    </w:rPr>
                  </m:ctrlPr>
                </m:dPr>
                <m:e>
                  <m:r>
                    <w:rPr>
                      <w:rFonts w:ascii="Cambria Math" w:hAnsi="Cambria Math" w:cs="B Zar"/>
                      <w:sz w:val="24"/>
                      <w:szCs w:val="24"/>
                    </w:rPr>
                    <m:t>41-31</m:t>
                  </m:r>
                </m:e>
              </m:d>
              <m:r>
                <w:rPr>
                  <w:rFonts w:ascii="Cambria Math" w:hAnsi="Cambria Math" w:cs="B Zar"/>
                  <w:sz w:val="24"/>
                  <w:szCs w:val="24"/>
                </w:rPr>
                <m:t>-</m:t>
              </m:r>
              <m:d>
                <m:dPr>
                  <m:ctrlPr>
                    <w:rPr>
                      <w:rFonts w:ascii="Cambria Math" w:hAnsi="Cambria Math" w:cs="B Zar"/>
                      <w:i/>
                      <w:sz w:val="24"/>
                      <w:szCs w:val="24"/>
                    </w:rPr>
                  </m:ctrlPr>
                </m:dPr>
                <m:e>
                  <m:r>
                    <w:rPr>
                      <w:rFonts w:ascii="Cambria Math" w:hAnsi="Cambria Math" w:cs="B Zar"/>
                      <w:sz w:val="24"/>
                      <w:szCs w:val="24"/>
                    </w:rPr>
                    <m:t>36-33</m:t>
                  </m:r>
                </m:e>
              </m:d>
            </m:num>
            <m:den>
              <m:func>
                <m:funcPr>
                  <m:ctrlPr>
                    <w:rPr>
                      <w:rFonts w:ascii="Cambria Math" w:hAnsi="Cambria Math" w:cs="B Zar"/>
                      <w:i/>
                      <w:sz w:val="24"/>
                      <w:szCs w:val="24"/>
                    </w:rPr>
                  </m:ctrlPr>
                </m:funcPr>
                <m:fName>
                  <m:r>
                    <w:rPr>
                      <w:rFonts w:ascii="Cambria Math" w:hAnsi="Cambria Math" w:cs="B Zar"/>
                      <w:sz w:val="24"/>
                      <w:szCs w:val="24"/>
                    </w:rPr>
                    <m:t>ln</m:t>
                  </m:r>
                </m:fName>
                <m:e>
                  <m:f>
                    <m:fPr>
                      <m:ctrlPr>
                        <w:rPr>
                          <w:rFonts w:ascii="Cambria Math" w:hAnsi="Cambria Math" w:cs="B Zar"/>
                          <w:i/>
                          <w:sz w:val="24"/>
                          <w:szCs w:val="24"/>
                        </w:rPr>
                      </m:ctrlPr>
                    </m:fPr>
                    <m:num>
                      <m:d>
                        <m:dPr>
                          <m:ctrlPr>
                            <w:rPr>
                              <w:rFonts w:ascii="Cambria Math" w:hAnsi="Cambria Math" w:cs="B Zar"/>
                              <w:i/>
                              <w:sz w:val="24"/>
                              <w:szCs w:val="24"/>
                            </w:rPr>
                          </m:ctrlPr>
                        </m:dPr>
                        <m:e>
                          <m:r>
                            <w:rPr>
                              <w:rFonts w:ascii="Cambria Math" w:hAnsi="Cambria Math" w:cs="B Zar"/>
                              <w:sz w:val="24"/>
                              <w:szCs w:val="24"/>
                            </w:rPr>
                            <m:t>41-31</m:t>
                          </m:r>
                        </m:e>
                      </m:d>
                    </m:num>
                    <m:den>
                      <m:d>
                        <m:dPr>
                          <m:ctrlPr>
                            <w:rPr>
                              <w:rFonts w:ascii="Cambria Math" w:hAnsi="Cambria Math" w:cs="B Zar"/>
                              <w:i/>
                              <w:sz w:val="24"/>
                              <w:szCs w:val="24"/>
                            </w:rPr>
                          </m:ctrlPr>
                        </m:dPr>
                        <m:e>
                          <m:r>
                            <w:rPr>
                              <w:rFonts w:ascii="Cambria Math" w:hAnsi="Cambria Math" w:cs="B Zar"/>
                              <w:sz w:val="24"/>
                              <w:szCs w:val="24"/>
                            </w:rPr>
                            <m:t>36-33</m:t>
                          </m:r>
                        </m:e>
                      </m:d>
                    </m:den>
                  </m:f>
                </m:e>
              </m:func>
            </m:den>
          </m:f>
          <m:r>
            <w:rPr>
              <w:rFonts w:ascii="Cambria Math" w:hAnsi="Cambria Math" w:cs="B Zar"/>
              <w:sz w:val="24"/>
              <w:szCs w:val="24"/>
            </w:rPr>
            <m:t>=5.8</m:t>
          </m:r>
        </m:oMath>
      </m:oMathPara>
    </w:p>
    <w:p w:rsidR="006A765A" w:rsidRDefault="006A765A" w:rsidP="006A765A">
      <w:pPr>
        <w:spacing w:line="240" w:lineRule="auto"/>
        <w:jc w:val="center"/>
        <w:rPr>
          <w:rFonts w:ascii="Cambria Math" w:hAnsi="Cambria Math" w:cs="Lotus"/>
          <w:sz w:val="24"/>
          <w:szCs w:val="24"/>
        </w:rPr>
      </w:pPr>
    </w:p>
    <w:p w:rsidR="006A765A" w:rsidRPr="00EF7CA3" w:rsidRDefault="006A765A" w:rsidP="006A765A">
      <w:pPr>
        <w:spacing w:line="240" w:lineRule="auto"/>
        <w:jc w:val="center"/>
        <w:rPr>
          <w:rFonts w:ascii="Cambria Math" w:hAnsi="Cambria Math" w:cs="B Zar"/>
          <w:i/>
          <w:sz w:val="24"/>
          <w:szCs w:val="24"/>
        </w:rPr>
      </w:pPr>
      <m:oMathPara>
        <m:oMath>
          <m:r>
            <w:rPr>
              <w:rFonts w:ascii="Cambria Math" w:hAnsi="Cambria Math" w:cs="B Zar"/>
              <w:sz w:val="24"/>
              <w:szCs w:val="24"/>
            </w:rPr>
            <m:t>R=</m:t>
          </m:r>
          <m:f>
            <m:fPr>
              <m:ctrlPr>
                <w:rPr>
                  <w:rFonts w:ascii="Cambria Math" w:hAnsi="Cambria Math" w:cs="B Zar"/>
                  <w:i/>
                  <w:sz w:val="24"/>
                  <w:szCs w:val="24"/>
                </w:rPr>
              </m:ctrlPr>
            </m:fPr>
            <m:num>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1</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2</m:t>
                  </m:r>
                </m:sub>
              </m:sSub>
            </m:num>
            <m:den>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2</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1</m:t>
                  </m:r>
                </m:sub>
              </m:sSub>
            </m:den>
          </m:f>
          <m:r>
            <w:rPr>
              <w:rFonts w:ascii="Cambria Math" w:hAnsi="Cambria Math" w:cs="B Zar"/>
              <w:sz w:val="24"/>
              <w:szCs w:val="24"/>
            </w:rPr>
            <m:t>=</m:t>
          </m:r>
          <m:f>
            <m:fPr>
              <m:ctrlPr>
                <w:rPr>
                  <w:rFonts w:ascii="Cambria Math" w:hAnsi="Cambria Math" w:cs="B Zar"/>
                  <w:i/>
                  <w:sz w:val="24"/>
                  <w:szCs w:val="24"/>
                </w:rPr>
              </m:ctrlPr>
            </m:fPr>
            <m:num>
              <m:r>
                <w:rPr>
                  <w:rFonts w:ascii="Cambria Math" w:hAnsi="Cambria Math" w:cs="B Zar"/>
                  <w:sz w:val="24"/>
                  <w:szCs w:val="24"/>
                </w:rPr>
                <m:t>31-33</m:t>
              </m:r>
            </m:num>
            <m:den>
              <m:r>
                <w:rPr>
                  <w:rFonts w:ascii="Cambria Math" w:hAnsi="Cambria Math" w:cs="B Zar"/>
                  <w:sz w:val="24"/>
                  <w:szCs w:val="24"/>
                </w:rPr>
                <m:t>36-41</m:t>
              </m:r>
            </m:den>
          </m:f>
          <m:r>
            <w:rPr>
              <w:rFonts w:ascii="Cambria Math" w:hAnsi="Cambria Math" w:cs="B Zar"/>
              <w:sz w:val="24"/>
              <w:szCs w:val="24"/>
            </w:rPr>
            <m:t>=0.4</m:t>
          </m:r>
        </m:oMath>
      </m:oMathPara>
    </w:p>
    <w:p w:rsidR="006A765A" w:rsidRDefault="006A765A" w:rsidP="000E4DAE">
      <w:pPr>
        <w:jc w:val="both"/>
        <w:rPr>
          <w:rFonts w:ascii="Tahoma" w:hAnsi="Tahoma" w:cs="B Zar"/>
          <w:sz w:val="28"/>
          <w:szCs w:val="28"/>
          <w:rtl/>
        </w:rPr>
      </w:pPr>
    </w:p>
    <w:p w:rsidR="000E4DAE" w:rsidRPr="00EF7CA3" w:rsidRDefault="000E4DAE" w:rsidP="006A765A">
      <w:pPr>
        <w:spacing w:line="240" w:lineRule="auto"/>
        <w:jc w:val="center"/>
        <w:rPr>
          <w:rFonts w:ascii="Cambria Math" w:hAnsi="Cambria Math" w:cs="B Zar"/>
          <w:i/>
          <w:sz w:val="24"/>
          <w:szCs w:val="24"/>
        </w:rPr>
      </w:pPr>
      <m:oMathPara>
        <m:oMath>
          <m:r>
            <w:rPr>
              <w:rFonts w:ascii="Cambria Math" w:hAnsi="Cambria Math" w:cs="B Zar"/>
              <w:sz w:val="24"/>
              <w:szCs w:val="24"/>
            </w:rPr>
            <m:t>P=</m:t>
          </m:r>
          <m:f>
            <m:fPr>
              <m:ctrlPr>
                <w:rPr>
                  <w:rFonts w:ascii="Cambria Math" w:hAnsi="Cambria Math" w:cs="B Zar"/>
                  <w:i/>
                  <w:sz w:val="24"/>
                  <w:szCs w:val="24"/>
                </w:rPr>
              </m:ctrlPr>
            </m:fPr>
            <m:num>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2</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1</m:t>
                  </m:r>
                </m:sub>
              </m:sSub>
            </m:num>
            <m:den>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1</m:t>
                  </m:r>
                </m:sub>
              </m:sSub>
              <m:r>
                <w:rPr>
                  <w:rFonts w:ascii="Cambria Math" w:hAnsi="Cambria Math" w:cs="B Zar"/>
                  <w:sz w:val="24"/>
                  <w:szCs w:val="24"/>
                </w:rPr>
                <m:t>-</m:t>
              </m:r>
              <m:sSub>
                <m:sSubPr>
                  <m:ctrlPr>
                    <w:rPr>
                      <w:rFonts w:ascii="Cambria Math" w:hAnsi="Cambria Math" w:cs="B Zar"/>
                      <w:i/>
                      <w:sz w:val="24"/>
                      <w:szCs w:val="24"/>
                    </w:rPr>
                  </m:ctrlPr>
                </m:sSubPr>
                <m:e>
                  <m:r>
                    <w:rPr>
                      <w:rFonts w:ascii="Cambria Math" w:hAnsi="Cambria Math" w:cs="B Zar"/>
                      <w:sz w:val="24"/>
                      <w:szCs w:val="24"/>
                    </w:rPr>
                    <m:t>t</m:t>
                  </m:r>
                </m:e>
                <m:sub>
                  <m:r>
                    <w:rPr>
                      <w:rFonts w:ascii="Cambria Math" w:hAnsi="Cambria Math" w:cs="B Zar"/>
                      <w:sz w:val="24"/>
                      <w:szCs w:val="24"/>
                    </w:rPr>
                    <m:t>1</m:t>
                  </m:r>
                </m:sub>
              </m:sSub>
            </m:den>
          </m:f>
          <m:r>
            <w:rPr>
              <w:rFonts w:ascii="Cambria Math" w:hAnsi="Cambria Math" w:cs="B Zar"/>
              <w:sz w:val="24"/>
              <w:szCs w:val="24"/>
            </w:rPr>
            <m:t>=</m:t>
          </m:r>
          <m:f>
            <m:fPr>
              <m:ctrlPr>
                <w:rPr>
                  <w:rFonts w:ascii="Cambria Math" w:hAnsi="Cambria Math" w:cs="B Zar"/>
                  <w:i/>
                  <w:sz w:val="24"/>
                  <w:szCs w:val="24"/>
                </w:rPr>
              </m:ctrlPr>
            </m:fPr>
            <m:num>
              <m:r>
                <w:rPr>
                  <w:rFonts w:ascii="Cambria Math" w:hAnsi="Cambria Math" w:cs="B Zar"/>
                  <w:sz w:val="24"/>
                  <w:szCs w:val="24"/>
                </w:rPr>
                <m:t>36-41</m:t>
              </m:r>
            </m:num>
            <m:den>
              <m:r>
                <w:rPr>
                  <w:rFonts w:ascii="Cambria Math" w:hAnsi="Cambria Math" w:cs="B Zar"/>
                  <w:sz w:val="24"/>
                  <w:szCs w:val="24"/>
                </w:rPr>
                <m:t>31-41</m:t>
              </m:r>
            </m:den>
          </m:f>
          <m:r>
            <w:rPr>
              <w:rFonts w:ascii="Cambria Math" w:hAnsi="Cambria Math" w:cs="B Zar"/>
              <w:sz w:val="24"/>
              <w:szCs w:val="24"/>
            </w:rPr>
            <m:t>=0.5</m:t>
          </m:r>
        </m:oMath>
      </m:oMathPara>
    </w:p>
    <w:p w:rsidR="00FD6BCE" w:rsidRDefault="009E1EEB" w:rsidP="00FD6BCE">
      <w:pPr>
        <w:jc w:val="center"/>
        <w:rPr>
          <w:rFonts w:ascii="Tahoma" w:hAnsi="Tahoma" w:cs="B Zar"/>
          <w:sz w:val="28"/>
          <w:szCs w:val="28"/>
          <w:rtl/>
        </w:rPr>
      </w:pPr>
      <w:r>
        <w:rPr>
          <w:rFonts w:ascii="Tahoma" w:hAnsi="Tahoma" w:cs="B Zar"/>
          <w:noProof/>
          <w:sz w:val="28"/>
          <w:szCs w:val="28"/>
          <w:rtl/>
        </w:rPr>
        <w:pict>
          <v:shapetype id="_x0000_t32" coordsize="21600,21600" o:spt="32" o:oned="t" path="m,l21600,21600e" filled="f">
            <v:path arrowok="t" fillok="f" o:connecttype="none"/>
            <o:lock v:ext="edit" shapetype="t"/>
          </v:shapetype>
          <v:shape id="_x0000_s1027" type="#_x0000_t32" style="position:absolute;left:0;text-align:left;margin-left:75.75pt;margin-top:27pt;width:136.55pt;height:0;flip:x;z-index:251659264" o:connectortype="straight" strokeweight="4pt">
            <w10:wrap anchorx="page"/>
          </v:shape>
        </w:pict>
      </w:r>
      <w:ins w:id="0" w:author="MRT" w:date="2010-07-07T04:44:00Z">
        <w:r>
          <w:rPr>
            <w:rFonts w:ascii="Tahoma" w:hAnsi="Tahoma" w:cs="B Zar"/>
            <w:noProof/>
            <w:sz w:val="28"/>
            <w:szCs w:val="28"/>
            <w:rtl/>
          </w:rPr>
          <w:pict>
            <v:shape id="_x0000_s1026" type="#_x0000_t32" style="position:absolute;left:0;text-align:left;margin-left:212.3pt;margin-top:27pt;width:6.7pt;height:128.25pt;flip:x y;z-index:251658240" o:connectortype="straight" adj="10796,732627,-52042" strokecolor="black [3213]" strokeweight="4pt">
              <v:shadow color="#868686"/>
            </v:shape>
          </w:pict>
        </w:r>
      </w:ins>
      <w:r w:rsidR="00C470E2" w:rsidRPr="00C470E2">
        <w:rPr>
          <w:rFonts w:ascii="Tahoma" w:hAnsi="Tahoma" w:cs="B Zar"/>
          <w:noProof/>
          <w:sz w:val="28"/>
          <w:szCs w:val="28"/>
          <w:rtl/>
        </w:rPr>
        <w:drawing>
          <wp:inline distT="0" distB="0" distL="0" distR="0">
            <wp:extent cx="4230212" cy="3304223"/>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4230212" cy="3304223"/>
                    </a:xfrm>
                    <a:prstGeom prst="rect">
                      <a:avLst/>
                    </a:prstGeom>
                    <a:noFill/>
                    <a:ln w="9525">
                      <a:noFill/>
                      <a:miter lim="800000"/>
                      <a:headEnd/>
                      <a:tailEnd/>
                    </a:ln>
                  </pic:spPr>
                </pic:pic>
              </a:graphicData>
            </a:graphic>
          </wp:inline>
        </w:drawing>
      </w:r>
    </w:p>
    <w:p w:rsidR="00FD6BCE" w:rsidRDefault="00FD6BCE" w:rsidP="00FD6BCE">
      <w:pPr>
        <w:jc w:val="center"/>
        <w:rPr>
          <w:rFonts w:ascii="Tahoma" w:hAnsi="Tahoma" w:cs="B Zar"/>
          <w:sz w:val="28"/>
          <w:szCs w:val="28"/>
          <w:rtl/>
        </w:rPr>
      </w:pPr>
    </w:p>
    <w:p w:rsidR="00FD6BCE" w:rsidRDefault="00FD6BCE" w:rsidP="00FD6BCE">
      <w:pPr>
        <w:rPr>
          <w:rFonts w:ascii="Tahoma" w:hAnsi="Tahoma" w:cs="B Zar"/>
          <w:sz w:val="28"/>
          <w:szCs w:val="28"/>
          <w:rtl/>
        </w:rPr>
      </w:pPr>
      <w:r>
        <w:rPr>
          <w:rFonts w:ascii="Tahoma" w:hAnsi="Tahoma" w:cs="B Zar" w:hint="cs"/>
          <w:sz w:val="28"/>
          <w:szCs w:val="28"/>
          <w:rtl/>
        </w:rPr>
        <w:t xml:space="preserve">طبق نمودار مقدار </w:t>
      </w:r>
      <w:r>
        <w:rPr>
          <w:rFonts w:ascii="Tahoma" w:hAnsi="Tahoma" w:cs="B Zar"/>
          <w:sz w:val="28"/>
          <w:szCs w:val="28"/>
        </w:rPr>
        <w:t xml:space="preserve">f </w:t>
      </w:r>
      <w:r>
        <w:rPr>
          <w:rFonts w:ascii="Tahoma" w:hAnsi="Tahoma" w:cs="B Zar" w:hint="cs"/>
          <w:sz w:val="28"/>
          <w:szCs w:val="28"/>
          <w:rtl/>
        </w:rPr>
        <w:t xml:space="preserve">برابر </w:t>
      </w:r>
      <w:r>
        <w:rPr>
          <w:rFonts w:ascii="Tahoma" w:hAnsi="Tahoma" w:cs="B Zar"/>
          <w:sz w:val="28"/>
          <w:szCs w:val="28"/>
        </w:rPr>
        <w:t xml:space="preserve">0.95 </w:t>
      </w:r>
      <w:r>
        <w:rPr>
          <w:rFonts w:ascii="Tahoma" w:hAnsi="Tahoma" w:cs="B Zar" w:hint="cs"/>
          <w:sz w:val="28"/>
          <w:szCs w:val="28"/>
          <w:rtl/>
        </w:rPr>
        <w:t>می شود. در نتیجه:</w:t>
      </w:r>
    </w:p>
    <w:p w:rsidR="00737C1C" w:rsidRDefault="00737C1C" w:rsidP="00FD6BCE">
      <w:pPr>
        <w:rPr>
          <w:rFonts w:ascii="Tahoma" w:hAnsi="Tahoma" w:cs="B Zar"/>
          <w:sz w:val="28"/>
          <w:szCs w:val="28"/>
          <w:rtl/>
        </w:rPr>
      </w:pPr>
    </w:p>
    <w:p w:rsidR="00FD6BCE" w:rsidRDefault="009E1EEB" w:rsidP="00FD6BCE">
      <w:pPr>
        <w:rPr>
          <w:rFonts w:ascii="Tahoma" w:hAnsi="Tahoma" w:cs="B Zar"/>
          <w:sz w:val="28"/>
          <w:szCs w:val="28"/>
          <w:rtl/>
        </w:rPr>
      </w:pPr>
      <m:oMathPara>
        <m:oMath>
          <m:sSub>
            <m:sSubPr>
              <m:ctrlPr>
                <w:rPr>
                  <w:rFonts w:ascii="Cambria Math" w:hAnsi="Cambria Math" w:cs="B Zar"/>
                  <w:i/>
                  <w:sz w:val="24"/>
                  <w:szCs w:val="24"/>
                </w:rPr>
              </m:ctrlPr>
            </m:sSubPr>
            <m:e>
              <m:sSub>
                <m:sSubPr>
                  <m:ctrlPr>
                    <w:rPr>
                      <w:rFonts w:ascii="Cambria Math" w:hAnsi="Cambria Math" w:cs="B Zar"/>
                      <w:i/>
                      <w:sz w:val="24"/>
                      <w:szCs w:val="24"/>
                    </w:rPr>
                  </m:ctrlPr>
                </m:sSubPr>
                <m:e>
                  <m:r>
                    <w:rPr>
                      <w:rFonts w:ascii="Cambria Math" w:hAnsi="Cambria Math" w:cs="B Zar"/>
                      <w:sz w:val="24"/>
                      <w:szCs w:val="24"/>
                    </w:rPr>
                    <m:t>∆T</m:t>
                  </m:r>
                </m:e>
                <m:sub>
                  <m:d>
                    <m:dPr>
                      <m:ctrlPr>
                        <w:rPr>
                          <w:rFonts w:ascii="Cambria Math" w:hAnsi="Cambria Math" w:cs="B Zar"/>
                          <w:i/>
                          <w:sz w:val="24"/>
                          <w:szCs w:val="24"/>
                        </w:rPr>
                      </m:ctrlPr>
                    </m:dPr>
                    <m:e>
                      <m:r>
                        <w:rPr>
                          <w:rFonts w:ascii="Cambria Math" w:hAnsi="Cambria Math" w:cs="B Zar"/>
                          <w:sz w:val="24"/>
                          <w:szCs w:val="24"/>
                        </w:rPr>
                        <m:t>LMTD</m:t>
                      </m:r>
                    </m:e>
                  </m:d>
                </m:sub>
              </m:sSub>
            </m:e>
            <m:sub>
              <m:r>
                <w:rPr>
                  <w:rFonts w:ascii="Cambria Math" w:hAnsi="Cambria Math" w:cs="B Zar"/>
                  <w:sz w:val="24"/>
                  <w:szCs w:val="24"/>
                </w:rPr>
                <m:t>corrected</m:t>
              </m:r>
            </m:sub>
          </m:sSub>
          <m:r>
            <w:rPr>
              <w:rFonts w:ascii="Cambria Math" w:hAnsi="Cambria Math" w:cs="B Zar"/>
              <w:sz w:val="24"/>
              <w:szCs w:val="24"/>
            </w:rPr>
            <m:t>=F.</m:t>
          </m:r>
          <m:sSub>
            <m:sSubPr>
              <m:ctrlPr>
                <w:rPr>
                  <w:rFonts w:ascii="Cambria Math" w:hAnsi="Cambria Math" w:cs="B Zar"/>
                  <w:i/>
                  <w:sz w:val="24"/>
                  <w:szCs w:val="24"/>
                </w:rPr>
              </m:ctrlPr>
            </m:sSubPr>
            <m:e>
              <m:r>
                <w:rPr>
                  <w:rFonts w:ascii="Cambria Math" w:hAnsi="Cambria Math" w:cs="B Zar"/>
                  <w:sz w:val="24"/>
                  <w:szCs w:val="24"/>
                </w:rPr>
                <m:t>∆T</m:t>
              </m:r>
            </m:e>
            <m:sub>
              <m:d>
                <m:dPr>
                  <m:ctrlPr>
                    <w:rPr>
                      <w:rFonts w:ascii="Cambria Math" w:hAnsi="Cambria Math" w:cs="B Zar"/>
                      <w:i/>
                      <w:sz w:val="24"/>
                      <w:szCs w:val="24"/>
                    </w:rPr>
                  </m:ctrlPr>
                </m:dPr>
                <m:e>
                  <m:r>
                    <w:rPr>
                      <w:rFonts w:ascii="Cambria Math" w:hAnsi="Cambria Math" w:cs="B Zar"/>
                      <w:sz w:val="24"/>
                      <w:szCs w:val="24"/>
                    </w:rPr>
                    <m:t>LMTD</m:t>
                  </m:r>
                </m:e>
              </m:d>
            </m:sub>
          </m:sSub>
          <m:r>
            <w:rPr>
              <w:rFonts w:ascii="Cambria Math" w:hAnsi="Cambria Math" w:cs="B Zar"/>
              <w:sz w:val="24"/>
              <w:szCs w:val="24"/>
            </w:rPr>
            <m:t>=0.95×5.8=5.51</m:t>
          </m:r>
        </m:oMath>
      </m:oMathPara>
    </w:p>
    <w:p w:rsidR="00FD6BCE" w:rsidRDefault="00FD6BCE" w:rsidP="00FD6BCE">
      <w:pPr>
        <w:rPr>
          <w:rFonts w:ascii="Tahoma" w:hAnsi="Tahoma" w:cs="B Zar"/>
          <w:sz w:val="28"/>
          <w:szCs w:val="28"/>
          <w:rtl/>
        </w:rPr>
      </w:pPr>
    </w:p>
    <w:p w:rsidR="00FD6BCE" w:rsidRDefault="00FD6BCE" w:rsidP="00FD6BCE">
      <w:pPr>
        <w:rPr>
          <w:rFonts w:ascii="Tahoma" w:hAnsi="Tahoma" w:cs="B Zar"/>
          <w:sz w:val="28"/>
          <w:szCs w:val="28"/>
          <w:rtl/>
        </w:rPr>
      </w:pPr>
      <w:r w:rsidRPr="00FD6BCE">
        <w:rPr>
          <w:rFonts w:ascii="Tahoma" w:hAnsi="Tahoma" w:cs="B Zar"/>
          <w:sz w:val="28"/>
          <w:szCs w:val="28"/>
          <w:rtl/>
        </w:rPr>
        <w:lastRenderedPageBreak/>
        <w:t xml:space="preserve">4- </w:t>
      </w:r>
      <w:r w:rsidRPr="00FD6BCE">
        <w:rPr>
          <w:rFonts w:ascii="Tahoma" w:hAnsi="Tahoma" w:cs="B Zar" w:hint="eastAsia"/>
          <w:sz w:val="28"/>
          <w:szCs w:val="28"/>
          <w:rtl/>
        </w:rPr>
        <w:t>ضريب</w:t>
      </w:r>
      <w:r w:rsidRPr="00FD6BCE">
        <w:rPr>
          <w:rFonts w:ascii="Tahoma" w:hAnsi="Tahoma" w:cs="B Zar"/>
          <w:sz w:val="28"/>
          <w:szCs w:val="28"/>
          <w:rtl/>
        </w:rPr>
        <w:t xml:space="preserve"> </w:t>
      </w:r>
      <w:r w:rsidRPr="00FD6BCE">
        <w:rPr>
          <w:rFonts w:ascii="Tahoma" w:hAnsi="Tahoma" w:cs="B Zar" w:hint="eastAsia"/>
          <w:sz w:val="28"/>
          <w:szCs w:val="28"/>
          <w:rtl/>
        </w:rPr>
        <w:t>انتقال</w:t>
      </w:r>
      <w:r w:rsidRPr="00FD6BCE">
        <w:rPr>
          <w:rFonts w:ascii="Tahoma" w:hAnsi="Tahoma" w:cs="B Zar"/>
          <w:sz w:val="28"/>
          <w:szCs w:val="28"/>
          <w:rtl/>
        </w:rPr>
        <w:t xml:space="preserve"> </w:t>
      </w:r>
      <w:r w:rsidRPr="00FD6BCE">
        <w:rPr>
          <w:rFonts w:ascii="Tahoma" w:hAnsi="Tahoma" w:cs="B Zar" w:hint="eastAsia"/>
          <w:sz w:val="28"/>
          <w:szCs w:val="28"/>
          <w:rtl/>
        </w:rPr>
        <w:t>حرارت</w:t>
      </w:r>
      <w:r w:rsidRPr="00FD6BCE">
        <w:rPr>
          <w:rFonts w:ascii="Tahoma" w:hAnsi="Tahoma" w:cs="B Zar"/>
          <w:sz w:val="28"/>
          <w:szCs w:val="28"/>
          <w:rtl/>
        </w:rPr>
        <w:t xml:space="preserve"> </w:t>
      </w:r>
      <w:r w:rsidRPr="00FD6BCE">
        <w:rPr>
          <w:rFonts w:ascii="Tahoma" w:hAnsi="Tahoma" w:cs="B Zar" w:hint="eastAsia"/>
          <w:sz w:val="28"/>
          <w:szCs w:val="28"/>
          <w:rtl/>
        </w:rPr>
        <w:t>کلي</w:t>
      </w:r>
      <w:r w:rsidRPr="00FD6BCE">
        <w:rPr>
          <w:rFonts w:ascii="Tahoma" w:hAnsi="Tahoma" w:cs="B Zar"/>
          <w:sz w:val="28"/>
          <w:szCs w:val="28"/>
          <w:rtl/>
        </w:rPr>
        <w:t xml:space="preserve"> </w:t>
      </w:r>
      <w:r w:rsidRPr="00FD6BCE">
        <w:rPr>
          <w:rFonts w:ascii="Tahoma" w:hAnsi="Tahoma" w:cs="B Zar"/>
          <w:sz w:val="28"/>
          <w:szCs w:val="28"/>
        </w:rPr>
        <w:t>U</w:t>
      </w:r>
      <w:r w:rsidRPr="00FD6BCE">
        <w:rPr>
          <w:rFonts w:ascii="Tahoma" w:hAnsi="Tahoma" w:cs="B Zar"/>
          <w:sz w:val="28"/>
          <w:szCs w:val="28"/>
          <w:rtl/>
        </w:rPr>
        <w:t xml:space="preserve"> </w:t>
      </w:r>
      <w:r w:rsidRPr="00FD6BCE">
        <w:rPr>
          <w:rFonts w:ascii="Tahoma" w:hAnsi="Tahoma" w:cs="B Zar" w:hint="eastAsia"/>
          <w:sz w:val="28"/>
          <w:szCs w:val="28"/>
          <w:rtl/>
        </w:rPr>
        <w:t>را</w:t>
      </w:r>
      <w:r w:rsidRPr="00FD6BCE">
        <w:rPr>
          <w:rFonts w:ascii="Tahoma" w:hAnsi="Tahoma" w:cs="B Zar"/>
          <w:sz w:val="28"/>
          <w:szCs w:val="28"/>
          <w:rtl/>
        </w:rPr>
        <w:t xml:space="preserve"> </w:t>
      </w:r>
      <w:r w:rsidRPr="00FD6BCE">
        <w:rPr>
          <w:rFonts w:ascii="Tahoma" w:hAnsi="Tahoma" w:cs="B Zar" w:hint="eastAsia"/>
          <w:sz w:val="28"/>
          <w:szCs w:val="28"/>
          <w:rtl/>
        </w:rPr>
        <w:t>بر</w:t>
      </w:r>
      <w:r w:rsidRPr="00FD6BCE">
        <w:rPr>
          <w:rFonts w:ascii="Tahoma" w:hAnsi="Tahoma" w:cs="B Zar"/>
          <w:sz w:val="28"/>
          <w:szCs w:val="28"/>
          <w:rtl/>
        </w:rPr>
        <w:t xml:space="preserve"> </w:t>
      </w:r>
      <w:r w:rsidRPr="00FD6BCE">
        <w:rPr>
          <w:rFonts w:ascii="Tahoma" w:hAnsi="Tahoma" w:cs="B Zar" w:hint="eastAsia"/>
          <w:sz w:val="28"/>
          <w:szCs w:val="28"/>
          <w:rtl/>
        </w:rPr>
        <w:t>اساس</w:t>
      </w:r>
      <w:r w:rsidRPr="00FD6BCE">
        <w:rPr>
          <w:rFonts w:ascii="Tahoma" w:hAnsi="Tahoma" w:cs="B Zar"/>
          <w:sz w:val="28"/>
          <w:szCs w:val="28"/>
          <w:rtl/>
        </w:rPr>
        <w:t xml:space="preserve"> </w:t>
      </w:r>
      <w:r w:rsidRPr="00FD6BCE">
        <w:rPr>
          <w:rFonts w:ascii="Tahoma" w:hAnsi="Tahoma" w:cs="B Zar" w:hint="eastAsia"/>
          <w:sz w:val="28"/>
          <w:szCs w:val="28"/>
          <w:rtl/>
        </w:rPr>
        <w:t>رابطه</w:t>
      </w:r>
      <w:r w:rsidRPr="00FD6BCE">
        <w:rPr>
          <w:rFonts w:ascii="Times New Roman" w:hAnsi="Times New Roman" w:cs="Times New Roman" w:hint="cs"/>
          <w:sz w:val="28"/>
          <w:szCs w:val="28"/>
          <w:rtl/>
        </w:rPr>
        <w:t>¬</w:t>
      </w:r>
      <w:r w:rsidRPr="00FD6BCE">
        <w:rPr>
          <w:rFonts w:ascii="Tahoma" w:hAnsi="Tahoma" w:cs="B Zar" w:hint="cs"/>
          <w:sz w:val="28"/>
          <w:szCs w:val="28"/>
          <w:rtl/>
        </w:rPr>
        <w:t>ي</w:t>
      </w:r>
      <w:r w:rsidRPr="00FD6BCE">
        <w:rPr>
          <w:rFonts w:ascii="Tahoma" w:hAnsi="Tahoma" w:cs="B Zar"/>
          <w:sz w:val="28"/>
          <w:szCs w:val="28"/>
          <w:rtl/>
        </w:rPr>
        <w:t xml:space="preserve"> 3 </w:t>
      </w:r>
      <w:r w:rsidRPr="00FD6BCE">
        <w:rPr>
          <w:rFonts w:ascii="Tahoma" w:hAnsi="Tahoma" w:cs="B Zar" w:hint="eastAsia"/>
          <w:sz w:val="28"/>
          <w:szCs w:val="28"/>
          <w:rtl/>
        </w:rPr>
        <w:t>بدست</w:t>
      </w:r>
      <w:r w:rsidRPr="00FD6BCE">
        <w:rPr>
          <w:rFonts w:ascii="Tahoma" w:hAnsi="Tahoma" w:cs="B Zar"/>
          <w:sz w:val="28"/>
          <w:szCs w:val="28"/>
          <w:rtl/>
        </w:rPr>
        <w:t xml:space="preserve"> </w:t>
      </w:r>
      <w:r w:rsidRPr="00FD6BCE">
        <w:rPr>
          <w:rFonts w:ascii="Tahoma" w:hAnsi="Tahoma" w:cs="B Zar" w:hint="eastAsia"/>
          <w:sz w:val="28"/>
          <w:szCs w:val="28"/>
          <w:rtl/>
        </w:rPr>
        <w:t>آوريد</w:t>
      </w:r>
      <w:r w:rsidRPr="00FD6BCE">
        <w:rPr>
          <w:rFonts w:ascii="Tahoma" w:hAnsi="Tahoma" w:cs="B Zar"/>
          <w:sz w:val="28"/>
          <w:szCs w:val="28"/>
          <w:rtl/>
        </w:rPr>
        <w:t>.</w:t>
      </w:r>
    </w:p>
    <w:p w:rsidR="00737C1C" w:rsidRDefault="00737C1C" w:rsidP="00FD6BCE">
      <w:pPr>
        <w:rPr>
          <w:rFonts w:ascii="Tahoma" w:hAnsi="Tahoma" w:cs="B Zar"/>
          <w:sz w:val="28"/>
          <w:szCs w:val="28"/>
          <w:rtl/>
        </w:rPr>
      </w:pPr>
    </w:p>
    <w:p w:rsidR="00FD6BCE" w:rsidRDefault="00FD6BCE" w:rsidP="008D4909">
      <w:pPr>
        <w:spacing w:line="240" w:lineRule="auto"/>
        <w:jc w:val="both"/>
        <w:rPr>
          <w:rFonts w:ascii="Times New Roman" w:hAnsi="Times New Roman" w:cs="Lotus"/>
          <w:sz w:val="24"/>
          <w:szCs w:val="24"/>
          <w:rtl/>
        </w:rPr>
      </w:pPr>
      <m:oMathPara>
        <m:oMath>
          <m:r>
            <w:rPr>
              <w:rFonts w:ascii="Cambria Math" w:hAnsi="Cambria Math" w:cs="B Zar"/>
              <w:color w:val="000000"/>
              <w:sz w:val="24"/>
              <w:szCs w:val="24"/>
            </w:rPr>
            <m:t>Q=</m:t>
          </m:r>
          <m:r>
            <w:rPr>
              <w:rFonts w:ascii="Cambria Math" w:hAnsi="Cambria Math" w:cs="B Zar"/>
              <w:sz w:val="24"/>
              <w:szCs w:val="24"/>
            </w:rPr>
            <m:t>UA</m:t>
          </m:r>
          <m:sSub>
            <m:sSubPr>
              <m:ctrlPr>
                <w:rPr>
                  <w:rFonts w:ascii="Cambria Math" w:hAnsi="Cambria Math" w:cs="B Zar"/>
                  <w:i/>
                  <w:sz w:val="24"/>
                  <w:szCs w:val="24"/>
                </w:rPr>
              </m:ctrlPr>
            </m:sSubPr>
            <m:e>
              <m:r>
                <w:rPr>
                  <w:rFonts w:ascii="Cambria Math" w:hAnsi="Cambria Math" w:cs="B Zar"/>
                  <w:sz w:val="24"/>
                  <w:szCs w:val="24"/>
                </w:rPr>
                <m:t>∆T</m:t>
              </m:r>
            </m:e>
            <m:sub>
              <m:d>
                <m:dPr>
                  <m:ctrlPr>
                    <w:rPr>
                      <w:rFonts w:ascii="Cambria Math" w:hAnsi="Cambria Math" w:cs="B Zar"/>
                      <w:i/>
                      <w:sz w:val="24"/>
                      <w:szCs w:val="24"/>
                    </w:rPr>
                  </m:ctrlPr>
                </m:dPr>
                <m:e>
                  <m:r>
                    <w:rPr>
                      <w:rFonts w:ascii="Cambria Math" w:hAnsi="Cambria Math" w:cs="B Zar"/>
                      <w:sz w:val="24"/>
                      <w:szCs w:val="24"/>
                    </w:rPr>
                    <m:t>LMTD</m:t>
                  </m:r>
                </m:e>
              </m:d>
            </m:sub>
          </m:sSub>
          <m:r>
            <w:rPr>
              <w:rFonts w:ascii="Cambria Math" w:hAnsi="Cambria Math" w:cs="B Zar"/>
              <w:sz w:val="24"/>
              <w:szCs w:val="24"/>
            </w:rPr>
            <m:t>⟹U=</m:t>
          </m:r>
          <m:f>
            <m:fPr>
              <m:ctrlPr>
                <w:rPr>
                  <w:rFonts w:ascii="Cambria Math" w:hAnsi="Cambria Math" w:cs="B Zar"/>
                  <w:i/>
                  <w:sz w:val="24"/>
                  <w:szCs w:val="24"/>
                </w:rPr>
              </m:ctrlPr>
            </m:fPr>
            <m:num>
              <m:r>
                <w:rPr>
                  <w:rFonts w:ascii="Cambria Math" w:hAnsi="Cambria Math" w:cs="B Zar"/>
                  <w:color w:val="000000"/>
                  <w:sz w:val="24"/>
                  <w:szCs w:val="24"/>
                </w:rPr>
                <m:t>Q</m:t>
              </m:r>
            </m:num>
            <m:den>
              <m:r>
                <w:rPr>
                  <w:rFonts w:ascii="Cambria Math" w:hAnsi="Cambria Math" w:cs="B Zar"/>
                  <w:sz w:val="24"/>
                  <w:szCs w:val="24"/>
                </w:rPr>
                <m:t>A</m:t>
              </m:r>
              <m:sSub>
                <m:sSubPr>
                  <m:ctrlPr>
                    <w:rPr>
                      <w:rFonts w:ascii="Cambria Math" w:hAnsi="Cambria Math" w:cs="B Zar"/>
                      <w:i/>
                      <w:sz w:val="24"/>
                      <w:szCs w:val="24"/>
                    </w:rPr>
                  </m:ctrlPr>
                </m:sSubPr>
                <m:e>
                  <m:r>
                    <w:rPr>
                      <w:rFonts w:ascii="Cambria Math" w:hAnsi="Cambria Math" w:cs="B Zar"/>
                      <w:sz w:val="24"/>
                      <w:szCs w:val="24"/>
                    </w:rPr>
                    <m:t>∆T</m:t>
                  </m:r>
                </m:e>
                <m:sub>
                  <m:d>
                    <m:dPr>
                      <m:ctrlPr>
                        <w:rPr>
                          <w:rFonts w:ascii="Cambria Math" w:hAnsi="Cambria Math" w:cs="B Zar"/>
                          <w:i/>
                          <w:sz w:val="24"/>
                          <w:szCs w:val="24"/>
                        </w:rPr>
                      </m:ctrlPr>
                    </m:dPr>
                    <m:e>
                      <m:r>
                        <w:rPr>
                          <w:rFonts w:ascii="Cambria Math" w:hAnsi="Cambria Math" w:cs="B Zar"/>
                          <w:sz w:val="24"/>
                          <w:szCs w:val="24"/>
                        </w:rPr>
                        <m:t>LMTD</m:t>
                      </m:r>
                    </m:e>
                  </m:d>
                </m:sub>
              </m:sSub>
            </m:den>
          </m:f>
          <m:r>
            <w:rPr>
              <w:rFonts w:ascii="Cambria Math" w:hAnsi="Cambria Math" w:cs="B Zar"/>
              <w:sz w:val="24"/>
              <w:szCs w:val="24"/>
            </w:rPr>
            <m:t>=</m:t>
          </m:r>
          <m:f>
            <m:fPr>
              <m:ctrlPr>
                <w:rPr>
                  <w:rFonts w:ascii="Cambria Math" w:hAnsi="Cambria Math" w:cs="B Zar"/>
                  <w:i/>
                  <w:sz w:val="24"/>
                  <w:szCs w:val="24"/>
                </w:rPr>
              </m:ctrlPr>
            </m:fPr>
            <m:num>
              <m:r>
                <w:rPr>
                  <w:rFonts w:ascii="Cambria Math" w:hAnsi="Cambria Math" w:cs="B Zar"/>
                  <w:color w:val="000000"/>
                  <w:sz w:val="24"/>
                  <w:szCs w:val="24"/>
                </w:rPr>
                <m:t xml:space="preserve">0.2 </m:t>
              </m:r>
            </m:num>
            <m:den>
              <m:r>
                <w:rPr>
                  <w:rFonts w:ascii="Cambria Math" w:hAnsi="Cambria Math" w:cs="B Zar"/>
                  <w:sz w:val="24"/>
                  <w:szCs w:val="24"/>
                </w:rPr>
                <m:t>0.21×5.51</m:t>
              </m:r>
            </m:den>
          </m:f>
          <m:r>
            <w:rPr>
              <w:rFonts w:ascii="Cambria Math" w:hAnsi="Cambria Math" w:cs="B Zar"/>
              <w:sz w:val="24"/>
              <w:szCs w:val="24"/>
            </w:rPr>
            <m:t>=0.17</m:t>
          </m:r>
          <m:f>
            <m:fPr>
              <m:type m:val="skw"/>
              <m:ctrlPr>
                <w:rPr>
                  <w:rFonts w:ascii="Cambria Math" w:hAnsi="Cambria Math" w:cs="B Zar"/>
                  <w:i/>
                  <w:sz w:val="24"/>
                  <w:szCs w:val="24"/>
                </w:rPr>
              </m:ctrlPr>
            </m:fPr>
            <m:num>
              <m:r>
                <w:rPr>
                  <w:rFonts w:ascii="Cambria Math" w:hAnsi="Cambria Math" w:cs="B Zar"/>
                  <w:sz w:val="24"/>
                  <w:szCs w:val="24"/>
                </w:rPr>
                <m:t>w</m:t>
              </m:r>
            </m:num>
            <m:den>
              <m:sSup>
                <m:sSupPr>
                  <m:ctrlPr>
                    <w:rPr>
                      <w:rFonts w:ascii="Cambria Math" w:hAnsi="Cambria Math" w:cs="B Zar"/>
                      <w:i/>
                      <w:sz w:val="24"/>
                      <w:szCs w:val="24"/>
                    </w:rPr>
                  </m:ctrlPr>
                </m:sSupPr>
                <m:e>
                  <m:r>
                    <w:rPr>
                      <w:rFonts w:ascii="Cambria Math" w:hAnsi="Cambria Math" w:cs="B Zar"/>
                      <w:sz w:val="24"/>
                      <w:szCs w:val="24"/>
                    </w:rPr>
                    <m:t>m</m:t>
                  </m:r>
                </m:e>
                <m:sup>
                  <m:r>
                    <w:rPr>
                      <w:rFonts w:ascii="Cambria Math" w:hAnsi="Cambria Math" w:cs="B Zar"/>
                      <w:sz w:val="24"/>
                      <w:szCs w:val="24"/>
                    </w:rPr>
                    <m:t>2</m:t>
                  </m:r>
                </m:sup>
              </m:sSup>
              <m:r>
                <w:rPr>
                  <w:rFonts w:ascii="Cambria Math" w:hAnsi="Cambria Math" w:cs="B Zar"/>
                  <w:sz w:val="24"/>
                  <w:szCs w:val="24"/>
                </w:rPr>
                <m:t>.k</m:t>
              </m:r>
            </m:den>
          </m:f>
        </m:oMath>
      </m:oMathPara>
    </w:p>
    <w:p w:rsidR="00FD6BCE" w:rsidRDefault="00FD6BCE" w:rsidP="00FD6BCE">
      <w:pPr>
        <w:spacing w:line="240" w:lineRule="auto"/>
        <w:jc w:val="both"/>
        <w:rPr>
          <w:rFonts w:ascii="Times New Roman" w:hAnsi="Times New Roman" w:cs="Lotus"/>
          <w:sz w:val="24"/>
          <w:szCs w:val="24"/>
          <w:rtl/>
        </w:rPr>
      </w:pPr>
    </w:p>
    <w:p w:rsidR="00737C1C" w:rsidRDefault="00737C1C" w:rsidP="00FD6BCE">
      <w:pPr>
        <w:spacing w:line="240" w:lineRule="auto"/>
        <w:jc w:val="both"/>
        <w:rPr>
          <w:rFonts w:ascii="Times New Roman" w:hAnsi="Times New Roman" w:cs="Lotus"/>
          <w:sz w:val="24"/>
          <w:szCs w:val="24"/>
          <w:rtl/>
        </w:rPr>
      </w:pPr>
    </w:p>
    <w:p w:rsidR="00737C1C" w:rsidRDefault="00737C1C" w:rsidP="00FD6BCE">
      <w:pPr>
        <w:spacing w:line="240" w:lineRule="auto"/>
        <w:jc w:val="both"/>
        <w:rPr>
          <w:rFonts w:ascii="Times New Roman" w:hAnsi="Times New Roman" w:cs="Lotus"/>
          <w:sz w:val="24"/>
          <w:szCs w:val="24"/>
          <w:rtl/>
        </w:rPr>
      </w:pPr>
    </w:p>
    <w:p w:rsidR="00737C1C" w:rsidRDefault="00737C1C" w:rsidP="00FD6BCE">
      <w:pPr>
        <w:spacing w:line="240" w:lineRule="auto"/>
        <w:jc w:val="both"/>
        <w:rPr>
          <w:rFonts w:ascii="Times New Roman" w:hAnsi="Times New Roman" w:cs="Lotus"/>
          <w:sz w:val="24"/>
          <w:szCs w:val="24"/>
          <w:rtl/>
        </w:rPr>
      </w:pPr>
    </w:p>
    <w:p w:rsidR="00737C1C" w:rsidRPr="0026469F" w:rsidRDefault="00737C1C" w:rsidP="00FD6BCE">
      <w:pPr>
        <w:spacing w:line="240" w:lineRule="auto"/>
        <w:jc w:val="both"/>
        <w:rPr>
          <w:rFonts w:ascii="Times New Roman" w:hAnsi="Times New Roman" w:cs="Lotus"/>
          <w:sz w:val="24"/>
          <w:szCs w:val="24"/>
        </w:rPr>
      </w:pPr>
    </w:p>
    <w:p w:rsidR="00FD6BCE" w:rsidRDefault="00FD6BCE" w:rsidP="00FD6BCE">
      <w:pPr>
        <w:rPr>
          <w:rFonts w:ascii="Tahoma" w:hAnsi="Tahoma" w:cs="B Zar"/>
          <w:sz w:val="28"/>
          <w:szCs w:val="28"/>
          <w:rtl/>
        </w:rPr>
      </w:pPr>
      <w:r w:rsidRPr="00FD6BCE">
        <w:rPr>
          <w:rFonts w:ascii="Tahoma" w:hAnsi="Tahoma" w:cs="B Zar"/>
          <w:sz w:val="28"/>
          <w:szCs w:val="28"/>
          <w:rtl/>
        </w:rPr>
        <w:t xml:space="preserve">5- </w:t>
      </w:r>
      <w:r w:rsidRPr="00FD6BCE">
        <w:rPr>
          <w:rFonts w:ascii="Tahoma" w:hAnsi="Tahoma" w:cs="B Zar" w:hint="eastAsia"/>
          <w:sz w:val="28"/>
          <w:szCs w:val="28"/>
          <w:rtl/>
        </w:rPr>
        <w:t>عدد</w:t>
      </w:r>
      <w:r w:rsidRPr="00FD6BCE">
        <w:rPr>
          <w:rFonts w:ascii="Tahoma" w:hAnsi="Tahoma" w:cs="B Zar"/>
          <w:sz w:val="28"/>
          <w:szCs w:val="28"/>
          <w:rtl/>
        </w:rPr>
        <w:t xml:space="preserve"> </w:t>
      </w:r>
      <w:r w:rsidRPr="00FD6BCE">
        <w:rPr>
          <w:rFonts w:ascii="Tahoma" w:hAnsi="Tahoma" w:cs="B Zar" w:hint="eastAsia"/>
          <w:sz w:val="28"/>
          <w:szCs w:val="28"/>
          <w:rtl/>
        </w:rPr>
        <w:t>رينولدز</w:t>
      </w:r>
      <w:r w:rsidRPr="00FD6BCE">
        <w:rPr>
          <w:rFonts w:ascii="Tahoma" w:hAnsi="Tahoma" w:cs="B Zar"/>
          <w:sz w:val="28"/>
          <w:szCs w:val="28"/>
          <w:rtl/>
        </w:rPr>
        <w:t xml:space="preserve"> </w:t>
      </w:r>
      <w:r w:rsidRPr="00FD6BCE">
        <w:rPr>
          <w:rFonts w:ascii="Tahoma" w:hAnsi="Tahoma" w:cs="B Zar" w:hint="eastAsia"/>
          <w:sz w:val="28"/>
          <w:szCs w:val="28"/>
          <w:rtl/>
        </w:rPr>
        <w:t>جريان</w:t>
      </w:r>
      <w:r w:rsidRPr="00FD6BCE">
        <w:rPr>
          <w:rFonts w:ascii="Tahoma" w:hAnsi="Tahoma" w:cs="B Zar"/>
          <w:sz w:val="28"/>
          <w:szCs w:val="28"/>
          <w:rtl/>
        </w:rPr>
        <w:t xml:space="preserve"> </w:t>
      </w:r>
      <w:r w:rsidRPr="00FD6BCE">
        <w:rPr>
          <w:rFonts w:ascii="Tahoma" w:hAnsi="Tahoma" w:cs="B Zar" w:hint="eastAsia"/>
          <w:sz w:val="28"/>
          <w:szCs w:val="28"/>
          <w:rtl/>
        </w:rPr>
        <w:t>در</w:t>
      </w:r>
      <w:r w:rsidRPr="00FD6BCE">
        <w:rPr>
          <w:rFonts w:ascii="Tahoma" w:hAnsi="Tahoma" w:cs="B Zar"/>
          <w:sz w:val="28"/>
          <w:szCs w:val="28"/>
          <w:rtl/>
        </w:rPr>
        <w:t xml:space="preserve"> </w:t>
      </w:r>
      <w:r w:rsidRPr="00FD6BCE">
        <w:rPr>
          <w:rFonts w:ascii="Tahoma" w:hAnsi="Tahoma" w:cs="B Zar" w:hint="eastAsia"/>
          <w:sz w:val="28"/>
          <w:szCs w:val="28"/>
          <w:rtl/>
        </w:rPr>
        <w:t>لوله‌هاي</w:t>
      </w:r>
      <w:r w:rsidRPr="00FD6BCE">
        <w:rPr>
          <w:rFonts w:ascii="Tahoma" w:hAnsi="Tahoma" w:cs="B Zar"/>
          <w:sz w:val="28"/>
          <w:szCs w:val="28"/>
          <w:rtl/>
        </w:rPr>
        <w:t xml:space="preserve"> </w:t>
      </w:r>
      <w:r w:rsidRPr="00FD6BCE">
        <w:rPr>
          <w:rFonts w:ascii="Tahoma" w:hAnsi="Tahoma" w:cs="B Zar" w:hint="eastAsia"/>
          <w:sz w:val="28"/>
          <w:szCs w:val="28"/>
          <w:rtl/>
        </w:rPr>
        <w:t>مبدل</w:t>
      </w:r>
      <w:r w:rsidRPr="00FD6BCE">
        <w:rPr>
          <w:rFonts w:ascii="Tahoma" w:hAnsi="Tahoma" w:cs="B Zar"/>
          <w:sz w:val="28"/>
          <w:szCs w:val="28"/>
          <w:rtl/>
        </w:rPr>
        <w:t xml:space="preserve"> </w:t>
      </w:r>
      <w:r w:rsidRPr="00FD6BCE">
        <w:rPr>
          <w:rFonts w:ascii="Tahoma" w:hAnsi="Tahoma" w:cs="B Zar" w:hint="eastAsia"/>
          <w:sz w:val="28"/>
          <w:szCs w:val="28"/>
          <w:rtl/>
        </w:rPr>
        <w:t>را</w:t>
      </w:r>
      <w:r w:rsidRPr="00FD6BCE">
        <w:rPr>
          <w:rFonts w:ascii="Tahoma" w:hAnsi="Tahoma" w:cs="B Zar"/>
          <w:sz w:val="28"/>
          <w:szCs w:val="28"/>
          <w:rtl/>
        </w:rPr>
        <w:t xml:space="preserve"> </w:t>
      </w:r>
      <w:r w:rsidRPr="00FD6BCE">
        <w:rPr>
          <w:rFonts w:ascii="Tahoma" w:hAnsi="Tahoma" w:cs="B Zar" w:hint="eastAsia"/>
          <w:sz w:val="28"/>
          <w:szCs w:val="28"/>
          <w:rtl/>
        </w:rPr>
        <w:t>محاسبه</w:t>
      </w:r>
      <w:r w:rsidRPr="00FD6BCE">
        <w:rPr>
          <w:rFonts w:ascii="Tahoma" w:hAnsi="Tahoma" w:cs="B Zar"/>
          <w:sz w:val="28"/>
          <w:szCs w:val="28"/>
          <w:rtl/>
        </w:rPr>
        <w:t xml:space="preserve"> </w:t>
      </w:r>
      <w:r w:rsidRPr="00FD6BCE">
        <w:rPr>
          <w:rFonts w:ascii="Tahoma" w:hAnsi="Tahoma" w:cs="B Zar" w:hint="eastAsia"/>
          <w:sz w:val="28"/>
          <w:szCs w:val="28"/>
          <w:rtl/>
        </w:rPr>
        <w:t>نمائيد</w:t>
      </w:r>
      <w:r w:rsidRPr="00FD6BCE">
        <w:rPr>
          <w:rFonts w:ascii="Tahoma" w:hAnsi="Tahoma" w:cs="B Zar"/>
          <w:sz w:val="28"/>
          <w:szCs w:val="28"/>
          <w:rtl/>
        </w:rPr>
        <w:t xml:space="preserve">. </w:t>
      </w:r>
      <w:r w:rsidRPr="00FD6BCE">
        <w:rPr>
          <w:rFonts w:ascii="Tahoma" w:hAnsi="Tahoma" w:cs="B Zar" w:hint="eastAsia"/>
          <w:sz w:val="28"/>
          <w:szCs w:val="28"/>
          <w:rtl/>
        </w:rPr>
        <w:t>همانطور</w:t>
      </w:r>
      <w:r w:rsidRPr="00FD6BCE">
        <w:rPr>
          <w:rFonts w:ascii="Tahoma" w:hAnsi="Tahoma" w:cs="B Zar"/>
          <w:sz w:val="28"/>
          <w:szCs w:val="28"/>
          <w:rtl/>
        </w:rPr>
        <w:t xml:space="preserve"> </w:t>
      </w:r>
      <w:r w:rsidRPr="00FD6BCE">
        <w:rPr>
          <w:rFonts w:ascii="Tahoma" w:hAnsi="Tahoma" w:cs="B Zar" w:hint="eastAsia"/>
          <w:sz w:val="28"/>
          <w:szCs w:val="28"/>
          <w:rtl/>
        </w:rPr>
        <w:t>که</w:t>
      </w:r>
      <w:r w:rsidRPr="00FD6BCE">
        <w:rPr>
          <w:rFonts w:ascii="Tahoma" w:hAnsi="Tahoma" w:cs="B Zar"/>
          <w:sz w:val="28"/>
          <w:szCs w:val="28"/>
          <w:rtl/>
        </w:rPr>
        <w:t xml:space="preserve"> </w:t>
      </w:r>
      <w:r w:rsidRPr="00FD6BCE">
        <w:rPr>
          <w:rFonts w:ascii="Tahoma" w:hAnsi="Tahoma" w:cs="B Zar" w:hint="eastAsia"/>
          <w:sz w:val="28"/>
          <w:szCs w:val="28"/>
          <w:rtl/>
        </w:rPr>
        <w:t>مي</w:t>
      </w:r>
      <w:r w:rsidRPr="00FD6BCE">
        <w:rPr>
          <w:rFonts w:ascii="Times New Roman" w:hAnsi="Times New Roman" w:cs="Times New Roman" w:hint="cs"/>
          <w:sz w:val="28"/>
          <w:szCs w:val="28"/>
          <w:rtl/>
        </w:rPr>
        <w:t>¬</w:t>
      </w:r>
      <w:r w:rsidRPr="00FD6BCE">
        <w:rPr>
          <w:rFonts w:ascii="Tahoma" w:hAnsi="Tahoma" w:cs="B Zar" w:hint="cs"/>
          <w:sz w:val="28"/>
          <w:szCs w:val="28"/>
          <w:rtl/>
        </w:rPr>
        <w:t>دانيم</w:t>
      </w:r>
      <w:r w:rsidRPr="00FD6BCE">
        <w:rPr>
          <w:rFonts w:ascii="Tahoma" w:hAnsi="Tahoma" w:cs="B Zar"/>
          <w:sz w:val="28"/>
          <w:szCs w:val="28"/>
          <w:rtl/>
        </w:rPr>
        <w:t xml:space="preserve"> </w:t>
      </w:r>
      <w:r w:rsidRPr="00FD6BCE">
        <w:rPr>
          <w:rFonts w:ascii="Tahoma" w:hAnsi="Tahoma" w:cs="B Zar" w:hint="eastAsia"/>
          <w:sz w:val="28"/>
          <w:szCs w:val="28"/>
          <w:rtl/>
        </w:rPr>
        <w:t>ضريب</w:t>
      </w:r>
      <w:r w:rsidRPr="00FD6BCE">
        <w:rPr>
          <w:rFonts w:ascii="Tahoma" w:hAnsi="Tahoma" w:cs="B Zar"/>
          <w:sz w:val="28"/>
          <w:szCs w:val="28"/>
          <w:rtl/>
        </w:rPr>
        <w:t xml:space="preserve"> </w:t>
      </w:r>
      <w:r w:rsidRPr="00FD6BCE">
        <w:rPr>
          <w:rFonts w:ascii="Tahoma" w:hAnsi="Tahoma" w:cs="B Zar" w:hint="eastAsia"/>
          <w:sz w:val="28"/>
          <w:szCs w:val="28"/>
          <w:rtl/>
        </w:rPr>
        <w:t>انتقال</w:t>
      </w:r>
      <w:r w:rsidRPr="00FD6BCE">
        <w:rPr>
          <w:rFonts w:ascii="Tahoma" w:hAnsi="Tahoma" w:cs="B Zar"/>
          <w:sz w:val="28"/>
          <w:szCs w:val="28"/>
          <w:rtl/>
        </w:rPr>
        <w:t xml:space="preserve"> </w:t>
      </w:r>
      <w:r w:rsidRPr="00FD6BCE">
        <w:rPr>
          <w:rFonts w:ascii="Tahoma" w:hAnsi="Tahoma" w:cs="B Zar" w:hint="eastAsia"/>
          <w:sz w:val="28"/>
          <w:szCs w:val="28"/>
          <w:rtl/>
        </w:rPr>
        <w:t>حرارت</w:t>
      </w:r>
      <w:r w:rsidRPr="00FD6BCE">
        <w:rPr>
          <w:rFonts w:ascii="Tahoma" w:hAnsi="Tahoma" w:cs="B Zar"/>
          <w:sz w:val="28"/>
          <w:szCs w:val="28"/>
          <w:rtl/>
        </w:rPr>
        <w:t xml:space="preserve"> </w:t>
      </w:r>
      <w:r w:rsidRPr="00FD6BCE">
        <w:rPr>
          <w:rFonts w:ascii="Tahoma" w:hAnsi="Tahoma" w:cs="B Zar" w:hint="eastAsia"/>
          <w:sz w:val="28"/>
          <w:szCs w:val="28"/>
          <w:rtl/>
        </w:rPr>
        <w:t>جابجائي</w:t>
      </w:r>
      <w:r w:rsidRPr="00FD6BCE">
        <w:rPr>
          <w:rFonts w:ascii="Tahoma" w:hAnsi="Tahoma" w:cs="B Zar"/>
          <w:sz w:val="28"/>
          <w:szCs w:val="28"/>
          <w:rtl/>
        </w:rPr>
        <w:t xml:space="preserve"> </w:t>
      </w:r>
      <w:r w:rsidRPr="00FD6BCE">
        <w:rPr>
          <w:rFonts w:ascii="Tahoma" w:hAnsi="Tahoma" w:cs="B Zar" w:hint="eastAsia"/>
          <w:sz w:val="28"/>
          <w:szCs w:val="28"/>
          <w:rtl/>
        </w:rPr>
        <w:t>وابسته</w:t>
      </w:r>
      <w:r w:rsidRPr="00FD6BCE">
        <w:rPr>
          <w:rFonts w:ascii="Tahoma" w:hAnsi="Tahoma" w:cs="B Zar"/>
          <w:sz w:val="28"/>
          <w:szCs w:val="28"/>
          <w:rtl/>
        </w:rPr>
        <w:t xml:space="preserve"> </w:t>
      </w:r>
      <w:r w:rsidRPr="00FD6BCE">
        <w:rPr>
          <w:rFonts w:ascii="Tahoma" w:hAnsi="Tahoma" w:cs="B Zar" w:hint="eastAsia"/>
          <w:sz w:val="28"/>
          <w:szCs w:val="28"/>
          <w:rtl/>
        </w:rPr>
        <w:t>به</w:t>
      </w:r>
      <w:r w:rsidRPr="00FD6BCE">
        <w:rPr>
          <w:rFonts w:ascii="Tahoma" w:hAnsi="Tahoma" w:cs="B Zar"/>
          <w:sz w:val="28"/>
          <w:szCs w:val="28"/>
          <w:rtl/>
        </w:rPr>
        <w:t xml:space="preserve"> </w:t>
      </w:r>
      <w:r w:rsidRPr="00FD6BCE">
        <w:rPr>
          <w:rFonts w:ascii="Tahoma" w:hAnsi="Tahoma" w:cs="B Zar" w:hint="eastAsia"/>
          <w:sz w:val="28"/>
          <w:szCs w:val="28"/>
          <w:rtl/>
        </w:rPr>
        <w:t>رژيم</w:t>
      </w:r>
      <w:r w:rsidRPr="00FD6BCE">
        <w:rPr>
          <w:rFonts w:ascii="Tahoma" w:hAnsi="Tahoma" w:cs="B Zar"/>
          <w:sz w:val="28"/>
          <w:szCs w:val="28"/>
          <w:rtl/>
        </w:rPr>
        <w:t xml:space="preserve"> </w:t>
      </w:r>
      <w:r w:rsidRPr="00FD6BCE">
        <w:rPr>
          <w:rFonts w:ascii="Tahoma" w:hAnsi="Tahoma" w:cs="B Zar" w:hint="eastAsia"/>
          <w:sz w:val="28"/>
          <w:szCs w:val="28"/>
          <w:rtl/>
        </w:rPr>
        <w:t>جريان</w:t>
      </w:r>
      <w:r w:rsidRPr="00FD6BCE">
        <w:rPr>
          <w:rFonts w:ascii="Tahoma" w:hAnsi="Tahoma" w:cs="B Zar"/>
          <w:sz w:val="28"/>
          <w:szCs w:val="28"/>
          <w:rtl/>
        </w:rPr>
        <w:t xml:space="preserve"> </w:t>
      </w:r>
      <w:r w:rsidRPr="00FD6BCE">
        <w:rPr>
          <w:rFonts w:ascii="Tahoma" w:hAnsi="Tahoma" w:cs="B Zar" w:hint="eastAsia"/>
          <w:sz w:val="28"/>
          <w:szCs w:val="28"/>
          <w:rtl/>
        </w:rPr>
        <w:t>و</w:t>
      </w:r>
      <w:r w:rsidRPr="00FD6BCE">
        <w:rPr>
          <w:rFonts w:ascii="Tahoma" w:hAnsi="Tahoma" w:cs="B Zar"/>
          <w:sz w:val="28"/>
          <w:szCs w:val="28"/>
          <w:rtl/>
        </w:rPr>
        <w:t xml:space="preserve"> </w:t>
      </w:r>
      <w:r w:rsidRPr="00FD6BCE">
        <w:rPr>
          <w:rFonts w:ascii="Tahoma" w:hAnsi="Tahoma" w:cs="B Zar" w:hint="eastAsia"/>
          <w:sz w:val="28"/>
          <w:szCs w:val="28"/>
          <w:rtl/>
        </w:rPr>
        <w:t>خواص</w:t>
      </w:r>
      <w:r w:rsidRPr="00FD6BCE">
        <w:rPr>
          <w:rFonts w:ascii="Tahoma" w:hAnsi="Tahoma" w:cs="B Zar"/>
          <w:sz w:val="28"/>
          <w:szCs w:val="28"/>
          <w:rtl/>
        </w:rPr>
        <w:t xml:space="preserve"> </w:t>
      </w:r>
      <w:r w:rsidRPr="00FD6BCE">
        <w:rPr>
          <w:rFonts w:ascii="Tahoma" w:hAnsi="Tahoma" w:cs="B Zar" w:hint="eastAsia"/>
          <w:sz w:val="28"/>
          <w:szCs w:val="28"/>
          <w:rtl/>
        </w:rPr>
        <w:t>ترموفيزيکي</w:t>
      </w:r>
      <w:r w:rsidRPr="00FD6BCE">
        <w:rPr>
          <w:rFonts w:ascii="Tahoma" w:hAnsi="Tahoma" w:cs="B Zar"/>
          <w:sz w:val="28"/>
          <w:szCs w:val="28"/>
          <w:rtl/>
        </w:rPr>
        <w:t xml:space="preserve"> </w:t>
      </w:r>
      <w:r w:rsidRPr="00FD6BCE">
        <w:rPr>
          <w:rFonts w:ascii="Tahoma" w:hAnsi="Tahoma" w:cs="B Zar" w:hint="eastAsia"/>
          <w:sz w:val="28"/>
          <w:szCs w:val="28"/>
          <w:rtl/>
        </w:rPr>
        <w:t>سيال</w:t>
      </w:r>
      <w:r w:rsidRPr="00FD6BCE">
        <w:rPr>
          <w:rFonts w:ascii="Tahoma" w:hAnsi="Tahoma" w:cs="B Zar"/>
          <w:sz w:val="28"/>
          <w:szCs w:val="28"/>
          <w:rtl/>
        </w:rPr>
        <w:t xml:space="preserve"> </w:t>
      </w:r>
      <w:r w:rsidRPr="00FD6BCE">
        <w:rPr>
          <w:rFonts w:ascii="Tahoma" w:hAnsi="Tahoma" w:cs="B Zar" w:hint="eastAsia"/>
          <w:sz w:val="28"/>
          <w:szCs w:val="28"/>
          <w:rtl/>
        </w:rPr>
        <w:t>است</w:t>
      </w:r>
      <w:r w:rsidRPr="00FD6BCE">
        <w:rPr>
          <w:rFonts w:ascii="Tahoma" w:hAnsi="Tahoma" w:cs="B Zar"/>
          <w:sz w:val="28"/>
          <w:szCs w:val="28"/>
          <w:rtl/>
        </w:rPr>
        <w:t xml:space="preserve">. </w:t>
      </w:r>
      <w:r w:rsidRPr="00FD6BCE">
        <w:rPr>
          <w:rFonts w:ascii="Tahoma" w:hAnsi="Tahoma" w:cs="B Zar" w:hint="eastAsia"/>
          <w:sz w:val="28"/>
          <w:szCs w:val="28"/>
          <w:rtl/>
        </w:rPr>
        <w:t>با</w:t>
      </w:r>
      <w:r w:rsidRPr="00FD6BCE">
        <w:rPr>
          <w:rFonts w:ascii="Tahoma" w:hAnsi="Tahoma" w:cs="B Zar"/>
          <w:sz w:val="28"/>
          <w:szCs w:val="28"/>
          <w:rtl/>
        </w:rPr>
        <w:t xml:space="preserve"> </w:t>
      </w:r>
      <w:r w:rsidRPr="00FD6BCE">
        <w:rPr>
          <w:rFonts w:ascii="Tahoma" w:hAnsi="Tahoma" w:cs="B Zar" w:hint="eastAsia"/>
          <w:sz w:val="28"/>
          <w:szCs w:val="28"/>
          <w:rtl/>
        </w:rPr>
        <w:t>اين</w:t>
      </w:r>
      <w:r w:rsidRPr="00FD6BCE">
        <w:rPr>
          <w:rFonts w:ascii="Tahoma" w:hAnsi="Tahoma" w:cs="B Zar"/>
          <w:sz w:val="28"/>
          <w:szCs w:val="28"/>
          <w:rtl/>
        </w:rPr>
        <w:t xml:space="preserve"> </w:t>
      </w:r>
      <w:r w:rsidRPr="00FD6BCE">
        <w:rPr>
          <w:rFonts w:ascii="Tahoma" w:hAnsi="Tahoma" w:cs="B Zar" w:hint="eastAsia"/>
          <w:sz w:val="28"/>
          <w:szCs w:val="28"/>
          <w:rtl/>
        </w:rPr>
        <w:t>توضيح</w:t>
      </w:r>
      <w:r w:rsidRPr="00FD6BCE">
        <w:rPr>
          <w:rFonts w:ascii="Tahoma" w:hAnsi="Tahoma" w:cs="B Zar"/>
          <w:sz w:val="28"/>
          <w:szCs w:val="28"/>
          <w:rtl/>
        </w:rPr>
        <w:t xml:space="preserve"> </w:t>
      </w:r>
      <w:r w:rsidRPr="00FD6BCE">
        <w:rPr>
          <w:rFonts w:ascii="Tahoma" w:hAnsi="Tahoma" w:cs="B Zar" w:hint="eastAsia"/>
          <w:sz w:val="28"/>
          <w:szCs w:val="28"/>
          <w:rtl/>
        </w:rPr>
        <w:t>با</w:t>
      </w:r>
      <w:r w:rsidRPr="00FD6BCE">
        <w:rPr>
          <w:rFonts w:ascii="Tahoma" w:hAnsi="Tahoma" w:cs="B Zar"/>
          <w:sz w:val="28"/>
          <w:szCs w:val="28"/>
          <w:rtl/>
        </w:rPr>
        <w:t xml:space="preserve"> </w:t>
      </w:r>
      <w:r w:rsidRPr="00FD6BCE">
        <w:rPr>
          <w:rFonts w:ascii="Tahoma" w:hAnsi="Tahoma" w:cs="B Zar" w:hint="eastAsia"/>
          <w:sz w:val="28"/>
          <w:szCs w:val="28"/>
          <w:rtl/>
        </w:rPr>
        <w:t>توجه</w:t>
      </w:r>
      <w:r w:rsidRPr="00FD6BCE">
        <w:rPr>
          <w:rFonts w:ascii="Tahoma" w:hAnsi="Tahoma" w:cs="B Zar"/>
          <w:sz w:val="28"/>
          <w:szCs w:val="28"/>
          <w:rtl/>
        </w:rPr>
        <w:t xml:space="preserve"> </w:t>
      </w:r>
      <w:r w:rsidRPr="00FD6BCE">
        <w:rPr>
          <w:rFonts w:ascii="Tahoma" w:hAnsi="Tahoma" w:cs="B Zar" w:hint="eastAsia"/>
          <w:sz w:val="28"/>
          <w:szCs w:val="28"/>
          <w:rtl/>
        </w:rPr>
        <w:t>به</w:t>
      </w:r>
      <w:r w:rsidRPr="00FD6BCE">
        <w:rPr>
          <w:rFonts w:ascii="Tahoma" w:hAnsi="Tahoma" w:cs="B Zar"/>
          <w:sz w:val="28"/>
          <w:szCs w:val="28"/>
          <w:rtl/>
        </w:rPr>
        <w:t xml:space="preserve"> </w:t>
      </w:r>
      <w:r w:rsidRPr="00FD6BCE">
        <w:rPr>
          <w:rFonts w:ascii="Tahoma" w:hAnsi="Tahoma" w:cs="B Zar" w:hint="eastAsia"/>
          <w:sz w:val="28"/>
          <w:szCs w:val="28"/>
          <w:rtl/>
        </w:rPr>
        <w:t>روابط</w:t>
      </w:r>
      <w:r w:rsidRPr="00FD6BCE">
        <w:rPr>
          <w:rFonts w:ascii="Tahoma" w:hAnsi="Tahoma" w:cs="B Zar"/>
          <w:sz w:val="28"/>
          <w:szCs w:val="28"/>
          <w:rtl/>
        </w:rPr>
        <w:t xml:space="preserve"> 4 </w:t>
      </w:r>
      <w:r w:rsidRPr="00FD6BCE">
        <w:rPr>
          <w:rFonts w:ascii="Tahoma" w:hAnsi="Tahoma" w:cs="B Zar" w:hint="eastAsia"/>
          <w:sz w:val="28"/>
          <w:szCs w:val="28"/>
          <w:rtl/>
        </w:rPr>
        <w:t>ضريب</w:t>
      </w:r>
      <w:r w:rsidRPr="00FD6BCE">
        <w:rPr>
          <w:rFonts w:ascii="Tahoma" w:hAnsi="Tahoma" w:cs="B Zar"/>
          <w:sz w:val="28"/>
          <w:szCs w:val="28"/>
          <w:rtl/>
        </w:rPr>
        <w:t xml:space="preserve"> </w:t>
      </w:r>
      <w:r w:rsidRPr="00FD6BCE">
        <w:rPr>
          <w:rFonts w:ascii="Tahoma" w:hAnsi="Tahoma" w:cs="B Zar" w:hint="eastAsia"/>
          <w:sz w:val="28"/>
          <w:szCs w:val="28"/>
          <w:rtl/>
        </w:rPr>
        <w:t>انتقال</w:t>
      </w:r>
      <w:r w:rsidRPr="00FD6BCE">
        <w:rPr>
          <w:rFonts w:ascii="Tahoma" w:hAnsi="Tahoma" w:cs="B Zar"/>
          <w:sz w:val="28"/>
          <w:szCs w:val="28"/>
          <w:rtl/>
        </w:rPr>
        <w:t xml:space="preserve"> </w:t>
      </w:r>
      <w:r w:rsidRPr="00FD6BCE">
        <w:rPr>
          <w:rFonts w:ascii="Tahoma" w:hAnsi="Tahoma" w:cs="B Zar" w:hint="eastAsia"/>
          <w:sz w:val="28"/>
          <w:szCs w:val="28"/>
          <w:rtl/>
        </w:rPr>
        <w:t>حرارت</w:t>
      </w:r>
      <w:r w:rsidRPr="00FD6BCE">
        <w:rPr>
          <w:rFonts w:ascii="Tahoma" w:hAnsi="Tahoma" w:cs="B Zar"/>
          <w:sz w:val="28"/>
          <w:szCs w:val="28"/>
          <w:rtl/>
        </w:rPr>
        <w:t xml:space="preserve"> </w:t>
      </w:r>
      <w:r w:rsidRPr="00FD6BCE">
        <w:rPr>
          <w:rFonts w:ascii="Tahoma" w:hAnsi="Tahoma" w:cs="B Zar" w:hint="eastAsia"/>
          <w:sz w:val="28"/>
          <w:szCs w:val="28"/>
          <w:rtl/>
        </w:rPr>
        <w:t>جابجائي</w:t>
      </w:r>
      <w:r w:rsidRPr="00FD6BCE">
        <w:rPr>
          <w:rFonts w:ascii="Tahoma" w:hAnsi="Tahoma" w:cs="B Zar"/>
          <w:sz w:val="28"/>
          <w:szCs w:val="28"/>
          <w:rtl/>
        </w:rPr>
        <w:t xml:space="preserve"> </w:t>
      </w:r>
      <w:r w:rsidRPr="00FD6BCE">
        <w:rPr>
          <w:rFonts w:ascii="Tahoma" w:hAnsi="Tahoma" w:cs="B Zar" w:hint="eastAsia"/>
          <w:sz w:val="28"/>
          <w:szCs w:val="28"/>
          <w:rtl/>
        </w:rPr>
        <w:t>در</w:t>
      </w:r>
      <w:r w:rsidRPr="00FD6BCE">
        <w:rPr>
          <w:rFonts w:ascii="Tahoma" w:hAnsi="Tahoma" w:cs="B Zar"/>
          <w:sz w:val="28"/>
          <w:szCs w:val="28"/>
          <w:rtl/>
        </w:rPr>
        <w:t xml:space="preserve"> </w:t>
      </w:r>
      <w:r w:rsidRPr="00FD6BCE">
        <w:rPr>
          <w:rFonts w:ascii="Tahoma" w:hAnsi="Tahoma" w:cs="B Zar" w:hint="eastAsia"/>
          <w:sz w:val="28"/>
          <w:szCs w:val="28"/>
          <w:rtl/>
        </w:rPr>
        <w:t>داخل</w:t>
      </w:r>
      <w:r w:rsidRPr="00FD6BCE">
        <w:rPr>
          <w:rFonts w:ascii="Tahoma" w:hAnsi="Tahoma" w:cs="B Zar"/>
          <w:sz w:val="28"/>
          <w:szCs w:val="28"/>
          <w:rtl/>
        </w:rPr>
        <w:t xml:space="preserve"> </w:t>
      </w:r>
      <w:r w:rsidRPr="00FD6BCE">
        <w:rPr>
          <w:rFonts w:ascii="Tahoma" w:hAnsi="Tahoma" w:cs="B Zar" w:hint="eastAsia"/>
          <w:sz w:val="28"/>
          <w:szCs w:val="28"/>
          <w:rtl/>
        </w:rPr>
        <w:t>لوله</w:t>
      </w:r>
      <w:r w:rsidRPr="00FD6BCE">
        <w:rPr>
          <w:rFonts w:ascii="Tahoma" w:hAnsi="Tahoma" w:cs="B Zar"/>
          <w:sz w:val="28"/>
          <w:szCs w:val="28"/>
          <w:rtl/>
        </w:rPr>
        <w:t xml:space="preserve"> </w:t>
      </w:r>
      <w:r w:rsidRPr="00FD6BCE">
        <w:rPr>
          <w:rFonts w:ascii="Tahoma" w:hAnsi="Tahoma" w:cs="B Zar" w:hint="eastAsia"/>
          <w:sz w:val="28"/>
          <w:szCs w:val="28"/>
          <w:rtl/>
        </w:rPr>
        <w:t>را</w:t>
      </w:r>
      <w:r w:rsidRPr="00FD6BCE">
        <w:rPr>
          <w:rFonts w:ascii="Tahoma" w:hAnsi="Tahoma" w:cs="B Zar"/>
          <w:sz w:val="28"/>
          <w:szCs w:val="28"/>
          <w:rtl/>
        </w:rPr>
        <w:t xml:space="preserve"> </w:t>
      </w:r>
      <w:r w:rsidRPr="00FD6BCE">
        <w:rPr>
          <w:rFonts w:ascii="Tahoma" w:hAnsi="Tahoma" w:cs="B Zar" w:hint="eastAsia"/>
          <w:sz w:val="28"/>
          <w:szCs w:val="28"/>
          <w:rtl/>
        </w:rPr>
        <w:t>بدست</w:t>
      </w:r>
      <w:r w:rsidRPr="00FD6BCE">
        <w:rPr>
          <w:rFonts w:ascii="Tahoma" w:hAnsi="Tahoma" w:cs="B Zar"/>
          <w:sz w:val="28"/>
          <w:szCs w:val="28"/>
          <w:rtl/>
        </w:rPr>
        <w:t xml:space="preserve"> </w:t>
      </w:r>
      <w:r w:rsidRPr="00FD6BCE">
        <w:rPr>
          <w:rFonts w:ascii="Tahoma" w:hAnsi="Tahoma" w:cs="B Zar" w:hint="eastAsia"/>
          <w:sz w:val="28"/>
          <w:szCs w:val="28"/>
          <w:rtl/>
        </w:rPr>
        <w:t>آوريد</w:t>
      </w:r>
      <w:r w:rsidRPr="00FD6BCE">
        <w:rPr>
          <w:rFonts w:ascii="Tahoma" w:hAnsi="Tahoma" w:cs="B Zar"/>
          <w:sz w:val="28"/>
          <w:szCs w:val="28"/>
          <w:rtl/>
        </w:rPr>
        <w:t>.</w:t>
      </w:r>
    </w:p>
    <w:p w:rsidR="00FD6BCE" w:rsidRPr="004F4F3D" w:rsidRDefault="009E1EEB" w:rsidP="008D4909">
      <w:pPr>
        <w:spacing w:line="240" w:lineRule="auto"/>
        <w:jc w:val="both"/>
        <w:rPr>
          <w:rFonts w:ascii="Times New Roman" w:hAnsi="Times New Roman" w:cs="Lotus"/>
          <w:sz w:val="24"/>
          <w:szCs w:val="24"/>
        </w:rPr>
      </w:pPr>
      <m:oMathPara>
        <m:oMath>
          <m:sSub>
            <m:sSubPr>
              <m:ctrlPr>
                <w:rPr>
                  <w:rFonts w:ascii="Cambria Math" w:hAnsi="Cambria Math" w:cs="B Zar"/>
                  <w:i/>
                  <w:sz w:val="24"/>
                  <w:szCs w:val="24"/>
                </w:rPr>
              </m:ctrlPr>
            </m:sSubPr>
            <m:e>
              <m:r>
                <w:rPr>
                  <w:rFonts w:ascii="Cambria Math" w:hAnsi="Cambria Math" w:cs="B Zar"/>
                  <w:sz w:val="24"/>
                  <w:szCs w:val="24"/>
                </w:rPr>
                <m:t>u</m:t>
              </m:r>
            </m:e>
            <m:sub>
              <m:r>
                <w:rPr>
                  <w:rFonts w:ascii="Cambria Math" w:hAnsi="Cambria Math" w:cs="B Zar"/>
                  <w:sz w:val="24"/>
                  <w:szCs w:val="24"/>
                </w:rPr>
                <m:t>i</m:t>
              </m:r>
            </m:sub>
          </m:sSub>
          <m:r>
            <w:rPr>
              <w:rFonts w:ascii="Cambria Math" w:hAnsi="Cambria Math" w:cs="B Zar"/>
              <w:sz w:val="24"/>
              <w:szCs w:val="24"/>
            </w:rPr>
            <m:t>=</m:t>
          </m:r>
          <m:f>
            <m:fPr>
              <m:ctrlPr>
                <w:rPr>
                  <w:rFonts w:ascii="Cambria Math" w:hAnsi="Cambria Math" w:cs="B Zar"/>
                  <w:i/>
                  <w:sz w:val="24"/>
                  <w:szCs w:val="24"/>
                </w:rPr>
              </m:ctrlPr>
            </m:fPr>
            <m:num>
              <m:r>
                <w:rPr>
                  <w:rFonts w:ascii="Cambria Math" w:hAnsi="Cambria Math" w:cs="B Zar"/>
                  <w:sz w:val="24"/>
                  <w:szCs w:val="24"/>
                </w:rPr>
                <m:t>Q</m:t>
              </m:r>
            </m:num>
            <m:den>
              <m:r>
                <w:rPr>
                  <w:rFonts w:ascii="Cambria Math" w:hAnsi="Cambria Math" w:cs="B Zar"/>
                  <w:sz w:val="24"/>
                  <w:szCs w:val="24"/>
                </w:rPr>
                <m:t>π</m:t>
              </m:r>
              <m:f>
                <m:fPr>
                  <m:ctrlPr>
                    <w:rPr>
                      <w:rFonts w:ascii="Cambria Math" w:hAnsi="Cambria Math" w:cs="B Zar"/>
                      <w:i/>
                      <w:sz w:val="24"/>
                      <w:szCs w:val="24"/>
                    </w:rPr>
                  </m:ctrlPr>
                </m:fPr>
                <m:num>
                  <m:sSubSup>
                    <m:sSubSupPr>
                      <m:ctrlPr>
                        <w:rPr>
                          <w:rFonts w:ascii="Cambria Math" w:hAnsi="Cambria Math" w:cs="B Zar"/>
                          <w:i/>
                          <w:sz w:val="24"/>
                          <w:szCs w:val="24"/>
                        </w:rPr>
                      </m:ctrlPr>
                    </m:sSubSupPr>
                    <m:e>
                      <m:r>
                        <w:rPr>
                          <w:rFonts w:ascii="Cambria Math" w:hAnsi="Cambria Math" w:cs="B Zar"/>
                          <w:sz w:val="24"/>
                          <w:szCs w:val="24"/>
                        </w:rPr>
                        <m:t>d</m:t>
                      </m:r>
                    </m:e>
                    <m:sub>
                      <m:r>
                        <w:rPr>
                          <w:rFonts w:ascii="Cambria Math" w:hAnsi="Cambria Math" w:cs="B Zar"/>
                          <w:sz w:val="24"/>
                          <w:szCs w:val="24"/>
                        </w:rPr>
                        <m:t>i</m:t>
                      </m:r>
                    </m:sub>
                    <m:sup>
                      <m:r>
                        <w:rPr>
                          <w:rFonts w:ascii="Cambria Math" w:hAnsi="Cambria Math" w:cs="B Zar"/>
                          <w:sz w:val="24"/>
                          <w:szCs w:val="24"/>
                        </w:rPr>
                        <m:t>2</m:t>
                      </m:r>
                    </m:sup>
                  </m:sSubSup>
                </m:num>
                <m:den>
                  <m:r>
                    <w:rPr>
                      <w:rFonts w:ascii="Cambria Math" w:hAnsi="Cambria Math" w:cs="B Zar"/>
                      <w:sz w:val="24"/>
                      <w:szCs w:val="24"/>
                    </w:rPr>
                    <m:t>4</m:t>
                  </m:r>
                </m:den>
              </m:f>
            </m:den>
          </m:f>
          <m:r>
            <w:rPr>
              <w:rFonts w:ascii="Cambria Math" w:hAnsi="Cambria Math" w:cs="B Zar"/>
              <w:sz w:val="24"/>
              <w:szCs w:val="24"/>
            </w:rPr>
            <m:t>=</m:t>
          </m:r>
          <m:f>
            <m:fPr>
              <m:ctrlPr>
                <w:rPr>
                  <w:rFonts w:ascii="Cambria Math" w:hAnsi="Cambria Math" w:cs="B Zar"/>
                  <w:i/>
                  <w:sz w:val="24"/>
                  <w:szCs w:val="24"/>
                </w:rPr>
              </m:ctrlPr>
            </m:fPr>
            <m:num>
              <m:r>
                <w:rPr>
                  <w:rFonts w:ascii="Cambria Math" w:hAnsi="Cambria Math" w:cs="B Zar"/>
                  <w:sz w:val="24"/>
                  <w:szCs w:val="24"/>
                </w:rPr>
                <m:t>1.3×</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-5</m:t>
                  </m:r>
                </m:sup>
              </m:sSup>
              <m:r>
                <w:rPr>
                  <w:rFonts w:ascii="Cambria Math" w:hAnsi="Cambria Math" w:cs="B Zar"/>
                  <w:sz w:val="24"/>
                  <w:szCs w:val="24"/>
                </w:rPr>
                <m:t>/5</m:t>
              </m:r>
            </m:num>
            <m:den>
              <m:r>
                <w:rPr>
                  <w:rFonts w:ascii="Cambria Math" w:hAnsi="Cambria Math" w:cs="B Zar"/>
                  <w:sz w:val="24"/>
                  <w:szCs w:val="24"/>
                </w:rPr>
                <m:t>π</m:t>
              </m:r>
              <m:f>
                <m:fPr>
                  <m:ctrlPr>
                    <w:rPr>
                      <w:rFonts w:ascii="Cambria Math" w:hAnsi="Cambria Math" w:cs="B Zar"/>
                      <w:i/>
                      <w:sz w:val="24"/>
                      <w:szCs w:val="24"/>
                    </w:rPr>
                  </m:ctrlPr>
                </m:fPr>
                <m:num>
                  <m:sSup>
                    <m:sSupPr>
                      <m:ctrlPr>
                        <w:rPr>
                          <w:rFonts w:ascii="Cambria Math" w:hAnsi="Cambria Math" w:cs="B Zar"/>
                          <w:i/>
                          <w:sz w:val="24"/>
                          <w:szCs w:val="24"/>
                        </w:rPr>
                      </m:ctrlPr>
                    </m:sSupPr>
                    <m:e>
                      <m:d>
                        <m:dPr>
                          <m:ctrlPr>
                            <w:rPr>
                              <w:rFonts w:ascii="Cambria Math" w:hAnsi="Cambria Math" w:cs="B Zar"/>
                              <w:i/>
                              <w:sz w:val="24"/>
                              <w:szCs w:val="24"/>
                            </w:rPr>
                          </m:ctrlPr>
                        </m:dPr>
                        <m:e>
                          <m:r>
                            <w:rPr>
                              <w:rFonts w:ascii="Cambria Math" w:hAnsi="Cambria Math" w:cs="B Zar"/>
                              <w:sz w:val="24"/>
                              <w:szCs w:val="24"/>
                            </w:rPr>
                            <m:t>6×</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e>
                      </m:d>
                    </m:e>
                    <m:sup>
                      <m:r>
                        <w:rPr>
                          <w:rFonts w:ascii="Cambria Math" w:hAnsi="Cambria Math" w:cs="B Zar"/>
                          <w:sz w:val="24"/>
                          <w:szCs w:val="24"/>
                        </w:rPr>
                        <m:t>2</m:t>
                      </m:r>
                    </m:sup>
                  </m:sSup>
                </m:num>
                <m:den>
                  <m:r>
                    <w:rPr>
                      <w:rFonts w:ascii="Cambria Math" w:hAnsi="Cambria Math" w:cs="B Zar"/>
                      <w:sz w:val="24"/>
                      <w:szCs w:val="24"/>
                    </w:rPr>
                    <m:t>4</m:t>
                  </m:r>
                </m:den>
              </m:f>
            </m:den>
          </m:f>
          <m:r>
            <w:rPr>
              <w:rFonts w:ascii="Cambria Math" w:hAnsi="Cambria Math" w:cs="B Zar"/>
              <w:sz w:val="24"/>
              <w:szCs w:val="24"/>
            </w:rPr>
            <m:t>=0.092</m:t>
          </m:r>
          <m:f>
            <m:fPr>
              <m:type m:val="skw"/>
              <m:ctrlPr>
                <w:rPr>
                  <w:rFonts w:ascii="Cambria Math" w:hAnsi="Cambria Math" w:cs="B Zar"/>
                  <w:i/>
                  <w:sz w:val="24"/>
                  <w:szCs w:val="24"/>
                </w:rPr>
              </m:ctrlPr>
            </m:fPr>
            <m:num>
              <m:r>
                <w:rPr>
                  <w:rFonts w:ascii="Cambria Math" w:hAnsi="Cambria Math" w:cs="B Zar"/>
                  <w:sz w:val="24"/>
                  <w:szCs w:val="24"/>
                </w:rPr>
                <m:t>m</m:t>
              </m:r>
            </m:num>
            <m:den>
              <m:r>
                <w:rPr>
                  <w:rFonts w:ascii="Cambria Math" w:hAnsi="Cambria Math" w:cs="B Zar"/>
                  <w:sz w:val="24"/>
                  <w:szCs w:val="24"/>
                </w:rPr>
                <m:t>s</m:t>
              </m:r>
            </m:den>
          </m:f>
        </m:oMath>
      </m:oMathPara>
    </w:p>
    <w:p w:rsidR="00FD6BCE" w:rsidRDefault="00FD6BCE" w:rsidP="00FD6BCE">
      <w:pPr>
        <w:rPr>
          <w:rFonts w:ascii="Tahoma" w:hAnsi="Tahoma" w:cs="B Zar"/>
          <w:sz w:val="28"/>
          <w:szCs w:val="28"/>
          <w:rtl/>
        </w:rPr>
      </w:pPr>
    </w:p>
    <w:p w:rsidR="00FD6BCE" w:rsidRDefault="009E1EEB" w:rsidP="008D4909">
      <w:pPr>
        <w:rPr>
          <w:rFonts w:ascii="Tahoma" w:hAnsi="Tahoma" w:cs="B Zar"/>
          <w:i/>
          <w:sz w:val="28"/>
          <w:szCs w:val="28"/>
          <w:rtl/>
        </w:rPr>
      </w:pPr>
      <m:oMathPara>
        <m:oMath>
          <m:sSub>
            <m:sSubPr>
              <m:ctrlPr>
                <w:rPr>
                  <w:rFonts w:ascii="Cambria Math" w:hAnsi="Cambria Math" w:cs="Lotus"/>
                  <w:i/>
                  <w:sz w:val="24"/>
                  <w:szCs w:val="24"/>
                </w:rPr>
              </m:ctrlPr>
            </m:sSubPr>
            <m:e>
              <m:r>
                <w:rPr>
                  <w:rFonts w:ascii="Cambria Math" w:hAnsi="Cambria Math" w:cs="Lotus"/>
                  <w:sz w:val="24"/>
                  <w:szCs w:val="24"/>
                </w:rPr>
                <m:t>Re</m:t>
              </m:r>
            </m:e>
            <m:sub>
              <m:r>
                <w:rPr>
                  <w:rFonts w:ascii="Cambria Math" w:hAnsi="Cambria Math" w:cs="Lotus"/>
                  <w:sz w:val="24"/>
                  <w:szCs w:val="24"/>
                </w:rPr>
                <m:t>i</m:t>
              </m:r>
            </m:sub>
          </m:sSub>
          <m:r>
            <w:rPr>
              <w:rFonts w:ascii="Cambria Math" w:hAnsi="Cambria Math" w:cs="Lotus"/>
              <w:sz w:val="24"/>
              <w:szCs w:val="24"/>
            </w:rPr>
            <m:t>=</m:t>
          </m:r>
          <m:f>
            <m:fPr>
              <m:ctrlPr>
                <w:rPr>
                  <w:rFonts w:ascii="Cambria Math" w:hAnsi="Cambria Math" w:cs="Lotus"/>
                  <w:i/>
                  <w:sz w:val="24"/>
                  <w:szCs w:val="24"/>
                </w:rPr>
              </m:ctrlPr>
            </m:fPr>
            <m:num>
              <m:r>
                <w:rPr>
                  <w:rFonts w:ascii="Cambria Math" w:hAnsi="Cambria Math" w:cs="Lotus"/>
                  <w:sz w:val="24"/>
                  <w:szCs w:val="24"/>
                </w:rPr>
                <m:t>l</m:t>
              </m:r>
              <m:sSub>
                <m:sSubPr>
                  <m:ctrlPr>
                    <w:rPr>
                      <w:rFonts w:ascii="Cambria Math" w:hAnsi="Cambria Math" w:cs="Lotus"/>
                      <w:i/>
                      <w:sz w:val="24"/>
                      <w:szCs w:val="24"/>
                    </w:rPr>
                  </m:ctrlPr>
                </m:sSubPr>
                <m:e>
                  <m:r>
                    <w:rPr>
                      <w:rFonts w:ascii="Cambria Math" w:hAnsi="Cambria Math" w:cs="Lotus"/>
                      <w:sz w:val="24"/>
                      <w:szCs w:val="24"/>
                    </w:rPr>
                    <m:t>u</m:t>
                  </m:r>
                </m:e>
                <m:sub>
                  <m:r>
                    <w:rPr>
                      <w:rFonts w:ascii="Cambria Math" w:hAnsi="Cambria Math" w:cs="Lotus"/>
                      <w:sz w:val="24"/>
                      <w:szCs w:val="24"/>
                    </w:rPr>
                    <m:t>i</m:t>
                  </m:r>
                </m:sub>
              </m:sSub>
              <m:sSub>
                <m:sSubPr>
                  <m:ctrlPr>
                    <w:rPr>
                      <w:rFonts w:ascii="Cambria Math" w:hAnsi="Cambria Math" w:cs="Lotus"/>
                      <w:i/>
                      <w:sz w:val="24"/>
                      <w:szCs w:val="24"/>
                    </w:rPr>
                  </m:ctrlPr>
                </m:sSubPr>
                <m:e>
                  <m:r>
                    <w:rPr>
                      <w:rFonts w:ascii="Cambria Math" w:hAnsi="Cambria Math" w:cs="Lotus"/>
                      <w:sz w:val="24"/>
                      <w:szCs w:val="24"/>
                    </w:rPr>
                    <m:t>d</m:t>
                  </m:r>
                </m:e>
                <m:sub>
                  <m:r>
                    <w:rPr>
                      <w:rFonts w:ascii="Cambria Math" w:hAnsi="Cambria Math" w:cs="Lotus"/>
                      <w:sz w:val="24"/>
                      <w:szCs w:val="24"/>
                    </w:rPr>
                    <m:t>i</m:t>
                  </m:r>
                </m:sub>
              </m:sSub>
            </m:num>
            <m:den>
              <m:r>
                <w:rPr>
                  <w:rFonts w:ascii="Cambria Math" w:hAnsi="Cambria Math" w:cs="Lotus"/>
                  <w:sz w:val="24"/>
                  <w:szCs w:val="24"/>
                </w:rPr>
                <m:t>μ</m:t>
              </m:r>
            </m:den>
          </m:f>
          <m:r>
            <w:rPr>
              <w:rFonts w:ascii="Cambria Math" w:hAnsi="Cambria Math" w:cs="Lotus"/>
              <w:sz w:val="24"/>
              <w:szCs w:val="24"/>
            </w:rPr>
            <m:t>=</m:t>
          </m:r>
          <m:f>
            <m:fPr>
              <m:ctrlPr>
                <w:rPr>
                  <w:rFonts w:ascii="Cambria Math" w:hAnsi="Cambria Math" w:cs="Lotus"/>
                  <w:i/>
                  <w:sz w:val="24"/>
                  <w:szCs w:val="24"/>
                </w:rPr>
              </m:ctrlPr>
            </m:fPr>
            <m:num>
              <m:r>
                <w:rPr>
                  <w:rFonts w:ascii="Cambria Math" w:hAnsi="Cambria Math" w:cs="Lotus"/>
                  <w:sz w:val="24"/>
                  <w:szCs w:val="24"/>
                </w:rPr>
                <m:t>1.14×2×0.092×6</m:t>
              </m:r>
              <m:r>
                <w:rPr>
                  <w:rFonts w:ascii="Cambria Math" w:hAnsi="Cambria Math" w:cs="B Zar"/>
                  <w:sz w:val="24"/>
                  <w:szCs w:val="24"/>
                </w:rPr>
                <m:t>×</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num>
            <m:den>
              <m:r>
                <w:rPr>
                  <w:rFonts w:ascii="Cambria Math" w:hAnsi="Cambria Math" w:cs="Lotus"/>
                  <w:sz w:val="24"/>
                  <w:szCs w:val="24"/>
                </w:rPr>
                <m:t>695</m:t>
              </m:r>
              <m:r>
                <w:rPr>
                  <w:rFonts w:ascii="Cambria Math" w:hAnsi="Cambria Math" w:cs="B Zar"/>
                  <w:sz w:val="24"/>
                  <w:szCs w:val="24"/>
                </w:rPr>
                <m:t>×</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-6</m:t>
                  </m:r>
                </m:sup>
              </m:sSup>
            </m:den>
          </m:f>
          <m:r>
            <w:rPr>
              <w:rFonts w:ascii="Cambria Math" w:hAnsi="Cambria Math" w:cs="Lotus"/>
              <w:sz w:val="24"/>
              <w:szCs w:val="24"/>
            </w:rPr>
            <m:t>=1.8</m:t>
          </m:r>
        </m:oMath>
      </m:oMathPara>
    </w:p>
    <w:p w:rsidR="008D4909" w:rsidRDefault="008D4909" w:rsidP="008D4909">
      <w:pPr>
        <w:rPr>
          <w:rFonts w:ascii="Tahoma" w:hAnsi="Tahoma" w:cs="B Zar"/>
          <w:i/>
          <w:sz w:val="28"/>
          <w:szCs w:val="28"/>
          <w:rtl/>
        </w:rPr>
      </w:pPr>
    </w:p>
    <w:p w:rsidR="008D4909" w:rsidRPr="008D3EEA" w:rsidRDefault="008D4909" w:rsidP="008D4909">
      <w:pPr>
        <w:spacing w:line="240" w:lineRule="auto"/>
        <w:jc w:val="both"/>
        <w:rPr>
          <w:rFonts w:ascii="Times New Roman" w:hAnsi="Times New Roman" w:cs="Lotus"/>
          <w:sz w:val="24"/>
          <w:szCs w:val="24"/>
        </w:rPr>
      </w:pPr>
      <m:oMathPara>
        <m:oMath>
          <m:r>
            <w:rPr>
              <w:rFonts w:ascii="Cambria Math" w:hAnsi="Cambria Math" w:cs="B Zar"/>
              <w:sz w:val="24"/>
              <w:szCs w:val="24"/>
            </w:rPr>
            <m:t xml:space="preserve">Nu=1.86 </m:t>
          </m:r>
          <m:sSup>
            <m:sSupPr>
              <m:ctrlPr>
                <w:rPr>
                  <w:rFonts w:ascii="Cambria Math" w:hAnsi="Cambria Math" w:cs="B Zar"/>
                  <w:i/>
                  <w:sz w:val="24"/>
                  <w:szCs w:val="24"/>
                </w:rPr>
              </m:ctrlPr>
            </m:sSupPr>
            <m:e>
              <m:d>
                <m:dPr>
                  <m:ctrlPr>
                    <w:rPr>
                      <w:rFonts w:ascii="Cambria Math" w:hAnsi="Cambria Math" w:cs="B Zar"/>
                      <w:i/>
                      <w:sz w:val="24"/>
                      <w:szCs w:val="24"/>
                    </w:rPr>
                  </m:ctrlPr>
                </m:dPr>
                <m:e>
                  <m:r>
                    <w:rPr>
                      <w:rFonts w:ascii="Cambria Math" w:hAnsi="Cambria Math" w:cs="B Zar"/>
                      <w:sz w:val="24"/>
                      <w:szCs w:val="24"/>
                    </w:rPr>
                    <m:t>Re Pr</m:t>
                  </m:r>
                </m:e>
              </m:d>
            </m:e>
            <m:sup>
              <m:f>
                <m:fPr>
                  <m:ctrlPr>
                    <w:rPr>
                      <w:rFonts w:ascii="Cambria Math" w:hAnsi="Cambria Math" w:cs="B Zar"/>
                      <w:i/>
                      <w:sz w:val="24"/>
                      <w:szCs w:val="24"/>
                    </w:rPr>
                  </m:ctrlPr>
                </m:fPr>
                <m:num>
                  <m:r>
                    <w:rPr>
                      <w:rFonts w:ascii="Cambria Math" w:hAnsi="Cambria Math" w:cs="B Zar"/>
                      <w:sz w:val="24"/>
                      <w:szCs w:val="24"/>
                    </w:rPr>
                    <m:t>1</m:t>
                  </m:r>
                </m:num>
                <m:den>
                  <m:r>
                    <w:rPr>
                      <w:rFonts w:ascii="Cambria Math" w:hAnsi="Cambria Math" w:cs="B Zar"/>
                      <w:sz w:val="24"/>
                      <w:szCs w:val="24"/>
                    </w:rPr>
                    <m:t>3</m:t>
                  </m:r>
                </m:den>
              </m:f>
            </m:sup>
          </m:sSup>
          <m:sSup>
            <m:sSupPr>
              <m:ctrlPr>
                <w:rPr>
                  <w:rFonts w:ascii="Cambria Math" w:hAnsi="Cambria Math" w:cs="B Zar"/>
                  <w:i/>
                  <w:sz w:val="24"/>
                  <w:szCs w:val="24"/>
                </w:rPr>
              </m:ctrlPr>
            </m:sSupPr>
            <m:e>
              <m:d>
                <m:dPr>
                  <m:ctrlPr>
                    <w:rPr>
                      <w:rFonts w:ascii="Cambria Math" w:hAnsi="Cambria Math" w:cs="B Zar"/>
                      <w:i/>
                      <w:sz w:val="24"/>
                      <w:szCs w:val="24"/>
                    </w:rPr>
                  </m:ctrlPr>
                </m:dPr>
                <m:e>
                  <m:f>
                    <m:fPr>
                      <m:ctrlPr>
                        <w:rPr>
                          <w:rFonts w:ascii="Cambria Math" w:hAnsi="Cambria Math" w:cs="B Zar"/>
                          <w:i/>
                          <w:sz w:val="24"/>
                          <w:szCs w:val="24"/>
                        </w:rPr>
                      </m:ctrlPr>
                    </m:fPr>
                    <m:num>
                      <m:r>
                        <w:rPr>
                          <w:rFonts w:ascii="Cambria Math" w:hAnsi="Cambria Math" w:cs="B Zar"/>
                          <w:sz w:val="24"/>
                          <w:szCs w:val="24"/>
                        </w:rPr>
                        <m:t>D</m:t>
                      </m:r>
                    </m:num>
                    <m:den>
                      <m:r>
                        <w:rPr>
                          <w:rFonts w:ascii="Cambria Math" w:hAnsi="Cambria Math" w:cs="B Zar"/>
                          <w:sz w:val="24"/>
                          <w:szCs w:val="24"/>
                        </w:rPr>
                        <m:t>L</m:t>
                      </m:r>
                    </m:den>
                  </m:f>
                </m:e>
              </m:d>
            </m:e>
            <m:sup>
              <m:f>
                <m:fPr>
                  <m:ctrlPr>
                    <w:rPr>
                      <w:rFonts w:ascii="Cambria Math" w:hAnsi="Cambria Math" w:cs="B Zar"/>
                      <w:i/>
                      <w:sz w:val="24"/>
                      <w:szCs w:val="24"/>
                    </w:rPr>
                  </m:ctrlPr>
                </m:fPr>
                <m:num>
                  <m:r>
                    <w:rPr>
                      <w:rFonts w:ascii="Cambria Math" w:hAnsi="Cambria Math" w:cs="B Zar"/>
                      <w:sz w:val="24"/>
                      <w:szCs w:val="24"/>
                    </w:rPr>
                    <m:t>1</m:t>
                  </m:r>
                </m:num>
                <m:den>
                  <m:r>
                    <w:rPr>
                      <w:rFonts w:ascii="Cambria Math" w:hAnsi="Cambria Math" w:cs="B Zar"/>
                      <w:sz w:val="24"/>
                      <w:szCs w:val="24"/>
                    </w:rPr>
                    <m:t>3</m:t>
                  </m:r>
                </m:den>
              </m:f>
            </m:sup>
          </m:sSup>
          <m:sSup>
            <m:sSupPr>
              <m:ctrlPr>
                <w:rPr>
                  <w:rFonts w:ascii="Cambria Math" w:hAnsi="Cambria Math" w:cs="B Zar"/>
                  <w:i/>
                  <w:sz w:val="24"/>
                  <w:szCs w:val="24"/>
                </w:rPr>
              </m:ctrlPr>
            </m:sSupPr>
            <m:e>
              <m:d>
                <m:dPr>
                  <m:ctrlPr>
                    <w:rPr>
                      <w:rFonts w:ascii="Cambria Math" w:hAnsi="Cambria Math" w:cs="B Zar"/>
                      <w:i/>
                      <w:sz w:val="24"/>
                      <w:szCs w:val="24"/>
                    </w:rPr>
                  </m:ctrlPr>
                </m:dPr>
                <m:e>
                  <m:f>
                    <m:fPr>
                      <m:ctrlPr>
                        <w:rPr>
                          <w:rFonts w:ascii="Cambria Math" w:hAnsi="Cambria Math" w:cs="B Zar"/>
                          <w:i/>
                          <w:sz w:val="24"/>
                          <w:szCs w:val="24"/>
                        </w:rPr>
                      </m:ctrlPr>
                    </m:fPr>
                    <m:num>
                      <m:r>
                        <w:rPr>
                          <w:rFonts w:ascii="Cambria Math" w:hAnsi="Cambria Math" w:cs="B Zar"/>
                          <w:sz w:val="24"/>
                          <w:szCs w:val="24"/>
                        </w:rPr>
                        <m:t>μ</m:t>
                      </m:r>
                    </m:num>
                    <m:den>
                      <m:sSub>
                        <m:sSubPr>
                          <m:ctrlPr>
                            <w:rPr>
                              <w:rFonts w:ascii="Cambria Math" w:hAnsi="Cambria Math" w:cs="B Zar"/>
                              <w:i/>
                              <w:sz w:val="24"/>
                              <w:szCs w:val="24"/>
                            </w:rPr>
                          </m:ctrlPr>
                        </m:sSubPr>
                        <m:e>
                          <m:r>
                            <w:rPr>
                              <w:rFonts w:ascii="Cambria Math" w:hAnsi="Cambria Math" w:cs="B Zar"/>
                              <w:sz w:val="24"/>
                              <w:szCs w:val="24"/>
                            </w:rPr>
                            <m:t>μ</m:t>
                          </m:r>
                        </m:e>
                        <m:sub>
                          <m:r>
                            <w:rPr>
                              <w:rFonts w:ascii="Cambria Math" w:hAnsi="Cambria Math" w:cs="B Zar"/>
                              <w:sz w:val="24"/>
                              <w:szCs w:val="24"/>
                            </w:rPr>
                            <m:t>w</m:t>
                          </m:r>
                        </m:sub>
                      </m:sSub>
                    </m:den>
                  </m:f>
                </m:e>
              </m:d>
            </m:e>
            <m:sup>
              <m:r>
                <w:rPr>
                  <w:rFonts w:ascii="Cambria Math" w:hAnsi="Cambria Math" w:cs="B Zar"/>
                  <w:sz w:val="24"/>
                  <w:szCs w:val="24"/>
                </w:rPr>
                <m:t>0.14</m:t>
              </m:r>
            </m:sup>
          </m:sSup>
          <m:r>
            <w:rPr>
              <w:rFonts w:ascii="Cambria Math" w:hAnsi="Cambria Math" w:cs="B Zar"/>
              <w:sz w:val="24"/>
              <w:szCs w:val="24"/>
            </w:rPr>
            <m:t>=1.86</m:t>
          </m:r>
          <m:sSup>
            <m:sSupPr>
              <m:ctrlPr>
                <w:rPr>
                  <w:rFonts w:ascii="Cambria Math" w:hAnsi="Cambria Math" w:cs="B Zar"/>
                  <w:i/>
                  <w:sz w:val="24"/>
                  <w:szCs w:val="24"/>
                </w:rPr>
              </m:ctrlPr>
            </m:sSupPr>
            <m:e>
              <m:d>
                <m:dPr>
                  <m:ctrlPr>
                    <w:rPr>
                      <w:rFonts w:ascii="Cambria Math" w:hAnsi="Cambria Math" w:cs="B Zar"/>
                      <w:i/>
                      <w:sz w:val="24"/>
                      <w:szCs w:val="24"/>
                    </w:rPr>
                  </m:ctrlPr>
                </m:dPr>
                <m:e>
                  <m:r>
                    <w:rPr>
                      <w:rFonts w:ascii="Cambria Math" w:hAnsi="Cambria Math" w:cs="B Zar"/>
                      <w:sz w:val="24"/>
                      <w:szCs w:val="24"/>
                    </w:rPr>
                    <m:t>1.8×4.62</m:t>
                  </m:r>
                </m:e>
              </m:d>
            </m:e>
            <m:sup>
              <m:f>
                <m:fPr>
                  <m:ctrlPr>
                    <w:rPr>
                      <w:rFonts w:ascii="Cambria Math" w:hAnsi="Cambria Math" w:cs="B Zar"/>
                      <w:i/>
                      <w:sz w:val="24"/>
                      <w:szCs w:val="24"/>
                    </w:rPr>
                  </m:ctrlPr>
                </m:fPr>
                <m:num>
                  <m:r>
                    <w:rPr>
                      <w:rFonts w:ascii="Cambria Math" w:hAnsi="Cambria Math" w:cs="B Zar"/>
                      <w:sz w:val="24"/>
                      <w:szCs w:val="24"/>
                    </w:rPr>
                    <m:t>1</m:t>
                  </m:r>
                </m:num>
                <m:den>
                  <m:r>
                    <w:rPr>
                      <w:rFonts w:ascii="Cambria Math" w:hAnsi="Cambria Math" w:cs="B Zar"/>
                      <w:sz w:val="24"/>
                      <w:szCs w:val="24"/>
                    </w:rPr>
                    <m:t>3</m:t>
                  </m:r>
                </m:den>
              </m:f>
            </m:sup>
          </m:sSup>
          <m:sSup>
            <m:sSupPr>
              <m:ctrlPr>
                <w:rPr>
                  <w:rFonts w:ascii="Cambria Math" w:hAnsi="Cambria Math" w:cs="Lotus"/>
                  <w:i/>
                  <w:sz w:val="24"/>
                  <w:szCs w:val="24"/>
                </w:rPr>
              </m:ctrlPr>
            </m:sSupPr>
            <m:e>
              <m:d>
                <m:dPr>
                  <m:ctrlPr>
                    <w:rPr>
                      <w:rFonts w:ascii="Cambria Math" w:hAnsi="Cambria Math" w:cs="Lotus"/>
                      <w:i/>
                      <w:sz w:val="24"/>
                      <w:szCs w:val="24"/>
                    </w:rPr>
                  </m:ctrlPr>
                </m:dPr>
                <m:e>
                  <m:f>
                    <m:fPr>
                      <m:ctrlPr>
                        <w:rPr>
                          <w:rFonts w:ascii="Cambria Math" w:hAnsi="Cambria Math" w:cs="Lotus"/>
                          <w:i/>
                          <w:sz w:val="24"/>
                          <w:szCs w:val="24"/>
                        </w:rPr>
                      </m:ctrlPr>
                    </m:fPr>
                    <m:num>
                      <m:r>
                        <w:rPr>
                          <w:rFonts w:ascii="Cambria Math" w:hAnsi="Cambria Math" w:cs="B Zar"/>
                          <w:sz w:val="24"/>
                          <w:szCs w:val="24"/>
                        </w:rPr>
                        <m:t>6×</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num>
                    <m:den>
                      <m:r>
                        <w:rPr>
                          <w:rFonts w:ascii="Cambria Math" w:hAnsi="Cambria Math" w:cs="Lotus"/>
                          <w:sz w:val="24"/>
                          <w:szCs w:val="24"/>
                        </w:rPr>
                        <m:t>1.14</m:t>
                      </m:r>
                    </m:den>
                  </m:f>
                </m:e>
              </m:d>
            </m:e>
            <m:sup>
              <m:f>
                <m:fPr>
                  <m:ctrlPr>
                    <w:rPr>
                      <w:rFonts w:ascii="Cambria Math" w:hAnsi="Cambria Math" w:cs="Lotus"/>
                      <w:i/>
                      <w:sz w:val="24"/>
                      <w:szCs w:val="24"/>
                    </w:rPr>
                  </m:ctrlPr>
                </m:fPr>
                <m:num>
                  <m:r>
                    <w:rPr>
                      <w:rFonts w:ascii="Cambria Math" w:hAnsi="Cambria Math" w:cs="Lotus"/>
                      <w:sz w:val="24"/>
                      <w:szCs w:val="24"/>
                    </w:rPr>
                    <m:t>1</m:t>
                  </m:r>
                </m:num>
                <m:den>
                  <m:r>
                    <w:rPr>
                      <w:rFonts w:ascii="Cambria Math" w:hAnsi="Cambria Math" w:cs="Lotus"/>
                      <w:sz w:val="24"/>
                      <w:szCs w:val="24"/>
                    </w:rPr>
                    <m:t>3</m:t>
                  </m:r>
                </m:den>
              </m:f>
            </m:sup>
          </m:sSup>
          <m:d>
            <m:dPr>
              <m:ctrlPr>
                <w:rPr>
                  <w:rFonts w:ascii="Cambria Math" w:hAnsi="Cambria Math" w:cs="Lotus"/>
                  <w:i/>
                  <w:sz w:val="24"/>
                  <w:szCs w:val="24"/>
                </w:rPr>
              </m:ctrlPr>
            </m:dPr>
            <m:e>
              <m:r>
                <w:rPr>
                  <w:rFonts w:ascii="Cambria Math" w:hAnsi="Cambria Math" w:cs="Lotus"/>
                  <w:sz w:val="24"/>
                  <w:szCs w:val="24"/>
                </w:rPr>
                <m:t>1</m:t>
              </m:r>
            </m:e>
          </m:d>
          <m:r>
            <w:rPr>
              <w:rFonts w:ascii="Cambria Math" w:hAnsi="Cambria Math" w:cs="Lotus"/>
              <w:sz w:val="24"/>
              <w:szCs w:val="24"/>
            </w:rPr>
            <m:t>=0.66</m:t>
          </m:r>
        </m:oMath>
      </m:oMathPara>
    </w:p>
    <w:p w:rsidR="008D4909" w:rsidRDefault="008D4909" w:rsidP="008D4909">
      <w:pPr>
        <w:rPr>
          <w:rFonts w:ascii="Tahoma" w:hAnsi="Tahoma" w:cs="B Zar"/>
          <w:i/>
          <w:sz w:val="28"/>
          <w:szCs w:val="28"/>
          <w:rtl/>
        </w:rPr>
      </w:pPr>
    </w:p>
    <w:p w:rsidR="008D4909" w:rsidRPr="008C7DF9" w:rsidRDefault="009E1EEB" w:rsidP="00B416E2">
      <w:pPr>
        <w:spacing w:line="240" w:lineRule="auto"/>
        <w:jc w:val="both"/>
        <w:rPr>
          <w:rFonts w:ascii="Times New Roman" w:hAnsi="Times New Roman" w:cs="Lotus"/>
          <w:sz w:val="32"/>
          <w:szCs w:val="32"/>
        </w:rPr>
      </w:pPr>
      <m:oMathPara>
        <m:oMath>
          <m:sSub>
            <m:sSubPr>
              <m:ctrlPr>
                <w:rPr>
                  <w:rFonts w:ascii="Cambria Math" w:hAnsi="Cambria Math" w:cs="Lotus"/>
                  <w:i/>
                  <w:sz w:val="24"/>
                  <w:szCs w:val="24"/>
                </w:rPr>
              </m:ctrlPr>
            </m:sSubPr>
            <m:e>
              <m:r>
                <w:rPr>
                  <w:rFonts w:ascii="Cambria Math" w:hAnsi="Cambria Math" w:cs="Lotus"/>
                  <w:sz w:val="24"/>
                  <w:szCs w:val="24"/>
                </w:rPr>
                <m:t>Nu</m:t>
              </m:r>
            </m:e>
            <m:sub>
              <m:r>
                <w:rPr>
                  <w:rFonts w:ascii="Cambria Math" w:hAnsi="Cambria Math" w:cs="Lotus"/>
                  <w:sz w:val="24"/>
                  <w:szCs w:val="24"/>
                </w:rPr>
                <m:t>i</m:t>
              </m:r>
            </m:sub>
          </m:sSub>
          <m:r>
            <w:rPr>
              <w:rFonts w:ascii="Cambria Math" w:hAnsi="Cambria Math" w:cs="Lotus"/>
              <w:sz w:val="24"/>
              <w:szCs w:val="24"/>
            </w:rPr>
            <m:t>=</m:t>
          </m:r>
          <m:f>
            <m:fPr>
              <m:ctrlPr>
                <w:rPr>
                  <w:rFonts w:ascii="Cambria Math" w:hAnsi="Cambria Math" w:cs="Lotus"/>
                  <w:i/>
                  <w:sz w:val="24"/>
                  <w:szCs w:val="24"/>
                </w:rPr>
              </m:ctrlPr>
            </m:fPr>
            <m:num>
              <m:sSub>
                <m:sSubPr>
                  <m:ctrlPr>
                    <w:rPr>
                      <w:rFonts w:ascii="Cambria Math" w:hAnsi="Cambria Math" w:cs="Lotus"/>
                      <w:i/>
                      <w:sz w:val="24"/>
                      <w:szCs w:val="24"/>
                    </w:rPr>
                  </m:ctrlPr>
                </m:sSubPr>
                <m:e>
                  <m:r>
                    <w:rPr>
                      <w:rFonts w:ascii="Cambria Math" w:hAnsi="Cambria Math" w:cs="Lotus"/>
                      <w:sz w:val="24"/>
                      <w:szCs w:val="24"/>
                    </w:rPr>
                    <m:t>h</m:t>
                  </m:r>
                </m:e>
                <m:sub>
                  <m:r>
                    <w:rPr>
                      <w:rFonts w:ascii="Cambria Math" w:hAnsi="Cambria Math" w:cs="Lotus"/>
                      <w:sz w:val="24"/>
                      <w:szCs w:val="24"/>
                    </w:rPr>
                    <m:t>i</m:t>
                  </m:r>
                </m:sub>
              </m:sSub>
              <m:sSub>
                <m:sSubPr>
                  <m:ctrlPr>
                    <w:rPr>
                      <w:rFonts w:ascii="Cambria Math" w:hAnsi="Cambria Math" w:cs="Lotus"/>
                      <w:i/>
                      <w:sz w:val="24"/>
                      <w:szCs w:val="24"/>
                    </w:rPr>
                  </m:ctrlPr>
                </m:sSubPr>
                <m:e>
                  <m:r>
                    <w:rPr>
                      <w:rFonts w:ascii="Cambria Math" w:hAnsi="Cambria Math" w:cs="Lotus"/>
                      <w:sz w:val="24"/>
                      <w:szCs w:val="24"/>
                    </w:rPr>
                    <m:t>d</m:t>
                  </m:r>
                </m:e>
                <m:sub>
                  <m:r>
                    <w:rPr>
                      <w:rFonts w:ascii="Cambria Math" w:hAnsi="Cambria Math" w:cs="Lotus"/>
                      <w:sz w:val="24"/>
                      <w:szCs w:val="24"/>
                    </w:rPr>
                    <m:t>i</m:t>
                  </m:r>
                </m:sub>
              </m:sSub>
            </m:num>
            <m:den>
              <m:r>
                <w:rPr>
                  <w:rFonts w:ascii="Cambria Math" w:hAnsi="Cambria Math" w:cs="Lotus"/>
                  <w:sz w:val="24"/>
                  <w:szCs w:val="24"/>
                </w:rPr>
                <m:t>k</m:t>
              </m:r>
            </m:den>
          </m:f>
          <m:r>
            <w:rPr>
              <w:rFonts w:ascii="Cambria Math" w:hAnsi="Cambria Math" w:cs="Lotus"/>
              <w:sz w:val="24"/>
              <w:szCs w:val="24"/>
            </w:rPr>
            <m:t>⟹</m:t>
          </m:r>
          <m:sSub>
            <m:sSubPr>
              <m:ctrlPr>
                <w:rPr>
                  <w:rFonts w:ascii="Cambria Math" w:hAnsi="Cambria Math" w:cs="Lotus"/>
                  <w:i/>
                  <w:sz w:val="24"/>
                  <w:szCs w:val="24"/>
                </w:rPr>
              </m:ctrlPr>
            </m:sSubPr>
            <m:e>
              <m:r>
                <w:rPr>
                  <w:rFonts w:ascii="Cambria Math" w:hAnsi="Cambria Math" w:cs="Lotus"/>
                  <w:sz w:val="24"/>
                  <w:szCs w:val="24"/>
                </w:rPr>
                <m:t>h</m:t>
              </m:r>
            </m:e>
            <m:sub>
              <m:r>
                <w:rPr>
                  <w:rFonts w:ascii="Cambria Math" w:hAnsi="Cambria Math" w:cs="Lotus"/>
                  <w:sz w:val="24"/>
                  <w:szCs w:val="24"/>
                </w:rPr>
                <m:t>i</m:t>
              </m:r>
            </m:sub>
          </m:sSub>
          <m:r>
            <w:rPr>
              <w:rFonts w:ascii="Cambria Math" w:hAnsi="Cambria Math" w:cs="Lotus"/>
              <w:sz w:val="24"/>
              <w:szCs w:val="24"/>
            </w:rPr>
            <m:t>=</m:t>
          </m:r>
          <m:f>
            <m:fPr>
              <m:ctrlPr>
                <w:rPr>
                  <w:rFonts w:ascii="Cambria Math" w:hAnsi="Cambria Math" w:cs="Lotus"/>
                  <w:i/>
                  <w:sz w:val="24"/>
                  <w:szCs w:val="24"/>
                </w:rPr>
              </m:ctrlPr>
            </m:fPr>
            <m:num>
              <m:sSub>
                <m:sSubPr>
                  <m:ctrlPr>
                    <w:rPr>
                      <w:rFonts w:ascii="Cambria Math" w:hAnsi="Cambria Math" w:cs="Lotus"/>
                      <w:i/>
                      <w:sz w:val="24"/>
                      <w:szCs w:val="24"/>
                    </w:rPr>
                  </m:ctrlPr>
                </m:sSubPr>
                <m:e>
                  <m:r>
                    <w:rPr>
                      <w:rFonts w:ascii="Cambria Math" w:hAnsi="Cambria Math" w:cs="Lotus"/>
                      <w:sz w:val="24"/>
                      <w:szCs w:val="24"/>
                    </w:rPr>
                    <m:t>Nu</m:t>
                  </m:r>
                </m:e>
                <m:sub>
                  <m:r>
                    <w:rPr>
                      <w:rFonts w:ascii="Cambria Math" w:hAnsi="Cambria Math" w:cs="Lotus"/>
                      <w:sz w:val="24"/>
                      <w:szCs w:val="24"/>
                    </w:rPr>
                    <m:t>i</m:t>
                  </m:r>
                </m:sub>
              </m:sSub>
              <m:r>
                <w:rPr>
                  <w:rFonts w:ascii="Cambria Math" w:hAnsi="Cambria Math" w:cs="Lotus"/>
                  <w:sz w:val="24"/>
                  <w:szCs w:val="24"/>
                </w:rPr>
                <m:t>k</m:t>
              </m:r>
            </m:num>
            <m:den>
              <m:sSub>
                <m:sSubPr>
                  <m:ctrlPr>
                    <w:rPr>
                      <w:rFonts w:ascii="Cambria Math" w:hAnsi="Cambria Math" w:cs="Lotus"/>
                      <w:i/>
                      <w:sz w:val="24"/>
                      <w:szCs w:val="24"/>
                    </w:rPr>
                  </m:ctrlPr>
                </m:sSubPr>
                <m:e>
                  <m:r>
                    <w:rPr>
                      <w:rFonts w:ascii="Cambria Math" w:hAnsi="Cambria Math" w:cs="Lotus"/>
                      <w:sz w:val="24"/>
                      <w:szCs w:val="24"/>
                    </w:rPr>
                    <m:t>d</m:t>
                  </m:r>
                </m:e>
                <m:sub>
                  <m:r>
                    <w:rPr>
                      <w:rFonts w:ascii="Cambria Math" w:hAnsi="Cambria Math" w:cs="Lotus"/>
                      <w:sz w:val="24"/>
                      <w:szCs w:val="24"/>
                    </w:rPr>
                    <m:t>i</m:t>
                  </m:r>
                </m:sub>
              </m:sSub>
            </m:den>
          </m:f>
          <m:r>
            <w:rPr>
              <w:rFonts w:ascii="Cambria Math" w:hAnsi="Cambria Math" w:cs="Lotus"/>
              <w:sz w:val="24"/>
              <w:szCs w:val="24"/>
            </w:rPr>
            <m:t>=</m:t>
          </m:r>
          <m:f>
            <m:fPr>
              <m:ctrlPr>
                <w:rPr>
                  <w:rFonts w:ascii="Cambria Math" w:hAnsi="Cambria Math" w:cs="Lotus"/>
                  <w:i/>
                  <w:sz w:val="24"/>
                  <w:szCs w:val="24"/>
                </w:rPr>
              </m:ctrlPr>
            </m:fPr>
            <m:num>
              <m:r>
                <w:rPr>
                  <w:rFonts w:ascii="Cambria Math" w:hAnsi="Cambria Math" w:cs="Lotus"/>
                  <w:sz w:val="24"/>
                  <w:szCs w:val="24"/>
                </w:rPr>
                <m:t>0.66×80.2</m:t>
              </m:r>
            </m:num>
            <m:den>
              <m:r>
                <w:rPr>
                  <w:rFonts w:ascii="Cambria Math" w:hAnsi="Cambria Math" w:cs="B Zar"/>
                  <w:sz w:val="24"/>
                  <w:szCs w:val="24"/>
                </w:rPr>
                <m:t>6×</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den>
          </m:f>
          <m:r>
            <w:rPr>
              <w:rFonts w:ascii="Cambria Math" w:hAnsi="Cambria Math" w:cs="Lotus"/>
              <w:sz w:val="24"/>
              <w:szCs w:val="24"/>
            </w:rPr>
            <m:t>=8.822</m:t>
          </m:r>
          <m:r>
            <w:rPr>
              <w:rFonts w:ascii="Cambria Math" w:hAnsi="Cambria Math" w:cs="B Zar"/>
              <w:sz w:val="24"/>
              <w:szCs w:val="24"/>
            </w:rPr>
            <m:t>×</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f>
            <m:fPr>
              <m:type m:val="skw"/>
              <m:ctrlPr>
                <w:rPr>
                  <w:rFonts w:ascii="Cambria Math" w:hAnsi="Cambria Math" w:cs="B Zar"/>
                  <w:i/>
                  <w:sz w:val="24"/>
                  <w:szCs w:val="24"/>
                </w:rPr>
              </m:ctrlPr>
            </m:fPr>
            <m:num>
              <m:r>
                <w:rPr>
                  <w:rFonts w:ascii="Cambria Math" w:hAnsi="Cambria Math" w:cs="B Zar"/>
                  <w:sz w:val="24"/>
                  <w:szCs w:val="24"/>
                </w:rPr>
                <m:t>w</m:t>
              </m:r>
            </m:num>
            <m:den>
              <m:sSup>
                <m:sSupPr>
                  <m:ctrlPr>
                    <w:rPr>
                      <w:rFonts w:ascii="Cambria Math" w:hAnsi="Cambria Math" w:cs="B Zar"/>
                      <w:i/>
                      <w:sz w:val="24"/>
                      <w:szCs w:val="24"/>
                    </w:rPr>
                  </m:ctrlPr>
                </m:sSupPr>
                <m:e>
                  <m:r>
                    <w:rPr>
                      <w:rFonts w:ascii="Cambria Math" w:hAnsi="Cambria Math" w:cs="B Zar"/>
                      <w:sz w:val="24"/>
                      <w:szCs w:val="24"/>
                    </w:rPr>
                    <m:t>m</m:t>
                  </m:r>
                </m:e>
                <m:sup>
                  <m:r>
                    <w:rPr>
                      <w:rFonts w:ascii="Cambria Math" w:hAnsi="Cambria Math" w:cs="B Zar"/>
                      <w:sz w:val="24"/>
                      <w:szCs w:val="24"/>
                    </w:rPr>
                    <m:t>2</m:t>
                  </m:r>
                </m:sup>
              </m:sSup>
              <m:r>
                <w:rPr>
                  <w:rFonts w:ascii="Cambria Math" w:hAnsi="Cambria Math" w:cs="B Zar"/>
                  <w:sz w:val="24"/>
                  <w:szCs w:val="24"/>
                </w:rPr>
                <m:t>.k</m:t>
              </m:r>
            </m:den>
          </m:f>
        </m:oMath>
      </m:oMathPara>
    </w:p>
    <w:p w:rsidR="008D4909" w:rsidRDefault="008D4909" w:rsidP="008D4909">
      <w:pPr>
        <w:rPr>
          <w:rFonts w:ascii="Tahoma" w:hAnsi="Tahoma" w:cs="B Zar"/>
          <w:i/>
          <w:sz w:val="28"/>
          <w:szCs w:val="28"/>
          <w:rtl/>
        </w:rPr>
      </w:pPr>
    </w:p>
    <w:p w:rsidR="00B416E2" w:rsidRDefault="00B416E2" w:rsidP="008D4909">
      <w:pPr>
        <w:rPr>
          <w:rFonts w:ascii="Tahoma" w:hAnsi="Tahoma" w:cs="B Zar"/>
          <w:i/>
          <w:sz w:val="28"/>
          <w:szCs w:val="28"/>
          <w:rtl/>
        </w:rPr>
      </w:pPr>
      <w:r w:rsidRPr="00B416E2">
        <w:rPr>
          <w:rFonts w:ascii="Tahoma" w:hAnsi="Tahoma" w:cs="B Zar"/>
          <w:i/>
          <w:sz w:val="28"/>
          <w:szCs w:val="28"/>
          <w:rtl/>
        </w:rPr>
        <w:lastRenderedPageBreak/>
        <w:t xml:space="preserve">6- </w:t>
      </w:r>
      <w:r w:rsidRPr="00B416E2">
        <w:rPr>
          <w:rFonts w:ascii="Tahoma" w:hAnsi="Tahoma" w:cs="B Zar" w:hint="eastAsia"/>
          <w:i/>
          <w:sz w:val="28"/>
          <w:szCs w:val="28"/>
          <w:rtl/>
        </w:rPr>
        <w:t>با</w:t>
      </w:r>
      <w:r w:rsidRPr="00B416E2">
        <w:rPr>
          <w:rFonts w:ascii="Tahoma" w:hAnsi="Tahoma" w:cs="B Zar"/>
          <w:i/>
          <w:sz w:val="28"/>
          <w:szCs w:val="28"/>
          <w:rtl/>
        </w:rPr>
        <w:t xml:space="preserve"> </w:t>
      </w:r>
      <w:r w:rsidRPr="00B416E2">
        <w:rPr>
          <w:rFonts w:ascii="Tahoma" w:hAnsi="Tahoma" w:cs="B Zar" w:hint="eastAsia"/>
          <w:i/>
          <w:sz w:val="28"/>
          <w:szCs w:val="28"/>
          <w:rtl/>
        </w:rPr>
        <w:t>توجه</w:t>
      </w:r>
      <w:r w:rsidRPr="00B416E2">
        <w:rPr>
          <w:rFonts w:ascii="Tahoma" w:hAnsi="Tahoma" w:cs="B Zar"/>
          <w:i/>
          <w:sz w:val="28"/>
          <w:szCs w:val="28"/>
          <w:rtl/>
        </w:rPr>
        <w:t xml:space="preserve"> </w:t>
      </w:r>
      <w:r w:rsidRPr="00B416E2">
        <w:rPr>
          <w:rFonts w:ascii="Tahoma" w:hAnsi="Tahoma" w:cs="B Zar" w:hint="eastAsia"/>
          <w:i/>
          <w:sz w:val="28"/>
          <w:szCs w:val="28"/>
          <w:rtl/>
        </w:rPr>
        <w:t>به</w:t>
      </w:r>
      <w:r w:rsidRPr="00B416E2">
        <w:rPr>
          <w:rFonts w:ascii="Tahoma" w:hAnsi="Tahoma" w:cs="B Zar"/>
          <w:i/>
          <w:sz w:val="28"/>
          <w:szCs w:val="28"/>
          <w:rtl/>
        </w:rPr>
        <w:t xml:space="preserve"> </w:t>
      </w:r>
      <w:r w:rsidRPr="00B416E2">
        <w:rPr>
          <w:rFonts w:ascii="Tahoma" w:hAnsi="Tahoma" w:cs="B Zar" w:hint="eastAsia"/>
          <w:i/>
          <w:sz w:val="28"/>
          <w:szCs w:val="28"/>
          <w:rtl/>
        </w:rPr>
        <w:t>رابطه</w:t>
      </w:r>
      <w:r w:rsidRPr="00B416E2">
        <w:rPr>
          <w:rFonts w:ascii="Tahoma" w:hAnsi="Tahoma" w:cs="B Zar"/>
          <w:i/>
          <w:sz w:val="28"/>
          <w:szCs w:val="28"/>
          <w:rtl/>
        </w:rPr>
        <w:t xml:space="preserve"> </w:t>
      </w:r>
      <w:r w:rsidRPr="00B416E2">
        <w:rPr>
          <w:rFonts w:ascii="Tahoma" w:hAnsi="Tahoma" w:cs="B Zar" w:hint="eastAsia"/>
          <w:i/>
          <w:sz w:val="28"/>
          <w:szCs w:val="28"/>
          <w:rtl/>
        </w:rPr>
        <w:t>ي</w:t>
      </w:r>
      <w:r w:rsidRPr="00B416E2">
        <w:rPr>
          <w:rFonts w:ascii="Tahoma" w:hAnsi="Tahoma" w:cs="B Zar"/>
          <w:i/>
          <w:sz w:val="28"/>
          <w:szCs w:val="28"/>
          <w:rtl/>
        </w:rPr>
        <w:t xml:space="preserve"> 5 </w:t>
      </w:r>
      <w:r w:rsidRPr="00B416E2">
        <w:rPr>
          <w:rFonts w:ascii="Tahoma" w:hAnsi="Tahoma" w:cs="B Zar" w:hint="eastAsia"/>
          <w:i/>
          <w:sz w:val="28"/>
          <w:szCs w:val="28"/>
          <w:rtl/>
        </w:rPr>
        <w:t>و</w:t>
      </w:r>
      <w:r w:rsidRPr="00B416E2">
        <w:rPr>
          <w:rFonts w:ascii="Tahoma" w:hAnsi="Tahoma" w:cs="B Zar"/>
          <w:i/>
          <w:sz w:val="28"/>
          <w:szCs w:val="28"/>
          <w:rtl/>
        </w:rPr>
        <w:t xml:space="preserve"> </w:t>
      </w:r>
      <w:r w:rsidRPr="00B416E2">
        <w:rPr>
          <w:rFonts w:ascii="Tahoma" w:hAnsi="Tahoma" w:cs="B Zar" w:hint="eastAsia"/>
          <w:i/>
          <w:sz w:val="28"/>
          <w:szCs w:val="28"/>
          <w:rtl/>
        </w:rPr>
        <w:t>مقدار</w:t>
      </w:r>
      <w:r w:rsidRPr="00B416E2">
        <w:rPr>
          <w:rFonts w:ascii="Tahoma" w:hAnsi="Tahoma" w:cs="B Zar"/>
          <w:i/>
          <w:sz w:val="28"/>
          <w:szCs w:val="28"/>
          <w:rtl/>
        </w:rPr>
        <w:t xml:space="preserve"> </w:t>
      </w:r>
      <w:r w:rsidRPr="00B416E2">
        <w:rPr>
          <w:rFonts w:ascii="Tahoma" w:hAnsi="Tahoma" w:cs="B Zar"/>
          <w:i/>
          <w:sz w:val="28"/>
          <w:szCs w:val="28"/>
        </w:rPr>
        <w:t>h_i</w:t>
      </w:r>
      <w:r w:rsidRPr="00B416E2">
        <w:rPr>
          <w:rFonts w:ascii="Tahoma" w:hAnsi="Tahoma" w:cs="B Zar"/>
          <w:i/>
          <w:sz w:val="28"/>
          <w:szCs w:val="28"/>
          <w:rtl/>
        </w:rPr>
        <w:t xml:space="preserve"> </w:t>
      </w:r>
      <w:r w:rsidRPr="00B416E2">
        <w:rPr>
          <w:rFonts w:ascii="Tahoma" w:hAnsi="Tahoma" w:cs="B Zar" w:hint="eastAsia"/>
          <w:i/>
          <w:sz w:val="28"/>
          <w:szCs w:val="28"/>
          <w:rtl/>
        </w:rPr>
        <w:t>محاسبه</w:t>
      </w:r>
      <w:r w:rsidRPr="00B416E2">
        <w:rPr>
          <w:rFonts w:ascii="Tahoma" w:hAnsi="Tahoma" w:cs="B Zar"/>
          <w:i/>
          <w:sz w:val="28"/>
          <w:szCs w:val="28"/>
          <w:rtl/>
        </w:rPr>
        <w:t xml:space="preserve"> </w:t>
      </w:r>
      <w:r w:rsidRPr="00B416E2">
        <w:rPr>
          <w:rFonts w:ascii="Tahoma" w:hAnsi="Tahoma" w:cs="B Zar" w:hint="eastAsia"/>
          <w:i/>
          <w:sz w:val="28"/>
          <w:szCs w:val="28"/>
          <w:rtl/>
        </w:rPr>
        <w:t>شده،</w:t>
      </w:r>
      <w:r w:rsidRPr="00B416E2">
        <w:rPr>
          <w:rFonts w:ascii="Tahoma" w:hAnsi="Tahoma" w:cs="B Zar"/>
          <w:i/>
          <w:sz w:val="28"/>
          <w:szCs w:val="28"/>
          <w:rtl/>
        </w:rPr>
        <w:t xml:space="preserve"> </w:t>
      </w:r>
      <w:r w:rsidRPr="00B416E2">
        <w:rPr>
          <w:rFonts w:ascii="Tahoma" w:hAnsi="Tahoma" w:cs="B Zar" w:hint="eastAsia"/>
          <w:i/>
          <w:sz w:val="28"/>
          <w:szCs w:val="28"/>
          <w:rtl/>
        </w:rPr>
        <w:t>مقدار</w:t>
      </w:r>
      <w:r w:rsidRPr="00B416E2">
        <w:rPr>
          <w:rFonts w:ascii="Tahoma" w:hAnsi="Tahoma" w:cs="B Zar"/>
          <w:i/>
          <w:sz w:val="28"/>
          <w:szCs w:val="28"/>
          <w:rtl/>
        </w:rPr>
        <w:t xml:space="preserve"> </w:t>
      </w:r>
      <w:r w:rsidRPr="00B416E2">
        <w:rPr>
          <w:rFonts w:ascii="Tahoma" w:hAnsi="Tahoma" w:cs="B Zar" w:hint="eastAsia"/>
          <w:i/>
          <w:sz w:val="28"/>
          <w:szCs w:val="28"/>
          <w:rtl/>
        </w:rPr>
        <w:t>ضريب</w:t>
      </w:r>
      <w:r w:rsidRPr="00B416E2">
        <w:rPr>
          <w:rFonts w:ascii="Tahoma" w:hAnsi="Tahoma" w:cs="B Zar"/>
          <w:i/>
          <w:sz w:val="28"/>
          <w:szCs w:val="28"/>
          <w:rtl/>
        </w:rPr>
        <w:t xml:space="preserve"> </w:t>
      </w:r>
      <w:r w:rsidRPr="00B416E2">
        <w:rPr>
          <w:rFonts w:ascii="Tahoma" w:hAnsi="Tahoma" w:cs="B Zar" w:hint="eastAsia"/>
          <w:i/>
          <w:sz w:val="28"/>
          <w:szCs w:val="28"/>
          <w:rtl/>
        </w:rPr>
        <w:t>انتقال</w:t>
      </w:r>
      <w:r w:rsidRPr="00B416E2">
        <w:rPr>
          <w:rFonts w:ascii="Tahoma" w:hAnsi="Tahoma" w:cs="B Zar"/>
          <w:i/>
          <w:sz w:val="28"/>
          <w:szCs w:val="28"/>
          <w:rtl/>
        </w:rPr>
        <w:t xml:space="preserve"> </w:t>
      </w:r>
      <w:r w:rsidRPr="00B416E2">
        <w:rPr>
          <w:rFonts w:ascii="Tahoma" w:hAnsi="Tahoma" w:cs="B Zar" w:hint="eastAsia"/>
          <w:i/>
          <w:sz w:val="28"/>
          <w:szCs w:val="28"/>
          <w:rtl/>
        </w:rPr>
        <w:t>حرارت</w:t>
      </w:r>
      <w:r w:rsidRPr="00B416E2">
        <w:rPr>
          <w:rFonts w:ascii="Tahoma" w:hAnsi="Tahoma" w:cs="B Zar"/>
          <w:i/>
          <w:sz w:val="28"/>
          <w:szCs w:val="28"/>
          <w:rtl/>
        </w:rPr>
        <w:t xml:space="preserve"> </w:t>
      </w:r>
      <w:r w:rsidRPr="00B416E2">
        <w:rPr>
          <w:rFonts w:ascii="Tahoma" w:hAnsi="Tahoma" w:cs="B Zar" w:hint="eastAsia"/>
          <w:i/>
          <w:sz w:val="28"/>
          <w:szCs w:val="28"/>
          <w:rtl/>
        </w:rPr>
        <w:t>جابجائي</w:t>
      </w:r>
      <w:r w:rsidRPr="00B416E2">
        <w:rPr>
          <w:rFonts w:ascii="Tahoma" w:hAnsi="Tahoma" w:cs="B Zar"/>
          <w:i/>
          <w:sz w:val="28"/>
          <w:szCs w:val="28"/>
          <w:rtl/>
        </w:rPr>
        <w:t xml:space="preserve"> </w:t>
      </w:r>
      <w:r w:rsidRPr="00B416E2">
        <w:rPr>
          <w:rFonts w:ascii="Tahoma" w:hAnsi="Tahoma" w:cs="B Zar" w:hint="eastAsia"/>
          <w:i/>
          <w:sz w:val="28"/>
          <w:szCs w:val="28"/>
          <w:rtl/>
        </w:rPr>
        <w:t>در</w:t>
      </w:r>
      <w:r w:rsidRPr="00B416E2">
        <w:rPr>
          <w:rFonts w:ascii="Tahoma" w:hAnsi="Tahoma" w:cs="B Zar"/>
          <w:i/>
          <w:sz w:val="28"/>
          <w:szCs w:val="28"/>
          <w:rtl/>
        </w:rPr>
        <w:t xml:space="preserve"> </w:t>
      </w:r>
      <w:r w:rsidRPr="00B416E2">
        <w:rPr>
          <w:rFonts w:ascii="Tahoma" w:hAnsi="Tahoma" w:cs="B Zar" w:hint="eastAsia"/>
          <w:i/>
          <w:sz w:val="28"/>
          <w:szCs w:val="28"/>
          <w:rtl/>
        </w:rPr>
        <w:t>داخل</w:t>
      </w:r>
      <w:r w:rsidRPr="00B416E2">
        <w:rPr>
          <w:rFonts w:ascii="Tahoma" w:hAnsi="Tahoma" w:cs="B Zar"/>
          <w:i/>
          <w:sz w:val="28"/>
          <w:szCs w:val="28"/>
          <w:rtl/>
        </w:rPr>
        <w:t xml:space="preserve"> </w:t>
      </w:r>
      <w:r w:rsidRPr="00B416E2">
        <w:rPr>
          <w:rFonts w:ascii="Tahoma" w:hAnsi="Tahoma" w:cs="B Zar" w:hint="eastAsia"/>
          <w:i/>
          <w:sz w:val="28"/>
          <w:szCs w:val="28"/>
          <w:rtl/>
        </w:rPr>
        <w:t>پوسته</w:t>
      </w:r>
      <w:r w:rsidRPr="00B416E2">
        <w:rPr>
          <w:rFonts w:ascii="Tahoma" w:hAnsi="Tahoma" w:cs="B Zar"/>
          <w:i/>
          <w:sz w:val="28"/>
          <w:szCs w:val="28"/>
          <w:rtl/>
        </w:rPr>
        <w:t xml:space="preserve"> </w:t>
      </w:r>
      <w:r w:rsidRPr="00B416E2">
        <w:rPr>
          <w:rFonts w:ascii="Tahoma" w:hAnsi="Tahoma" w:cs="B Zar" w:hint="eastAsia"/>
          <w:i/>
          <w:sz w:val="28"/>
          <w:szCs w:val="28"/>
          <w:rtl/>
        </w:rPr>
        <w:t>را</w:t>
      </w:r>
      <w:r w:rsidRPr="00B416E2">
        <w:rPr>
          <w:rFonts w:ascii="Tahoma" w:hAnsi="Tahoma" w:cs="B Zar"/>
          <w:i/>
          <w:sz w:val="28"/>
          <w:szCs w:val="28"/>
          <w:rtl/>
        </w:rPr>
        <w:t xml:space="preserve"> </w:t>
      </w:r>
      <w:r w:rsidRPr="00B416E2">
        <w:rPr>
          <w:rFonts w:ascii="Tahoma" w:hAnsi="Tahoma" w:cs="B Zar" w:hint="eastAsia"/>
          <w:i/>
          <w:sz w:val="28"/>
          <w:szCs w:val="28"/>
          <w:rtl/>
        </w:rPr>
        <w:t>بيابيد</w:t>
      </w:r>
      <w:r w:rsidRPr="00B416E2">
        <w:rPr>
          <w:rFonts w:ascii="Tahoma" w:hAnsi="Tahoma" w:cs="B Zar"/>
          <w:i/>
          <w:sz w:val="28"/>
          <w:szCs w:val="28"/>
          <w:rtl/>
        </w:rPr>
        <w:t>.</w:t>
      </w:r>
    </w:p>
    <w:p w:rsidR="00B416E2" w:rsidRPr="00E101EB" w:rsidRDefault="009E1EEB" w:rsidP="00B416E2">
      <w:pPr>
        <w:spacing w:line="240" w:lineRule="auto"/>
        <w:jc w:val="both"/>
        <w:rPr>
          <w:rFonts w:ascii="Times New Roman" w:hAnsi="Times New Roman" w:cs="Lotus"/>
          <w:color w:val="000000"/>
          <w:sz w:val="24"/>
          <w:szCs w:val="24"/>
          <w:rtl/>
        </w:rPr>
      </w:pPr>
      <m:oMathPara>
        <m:oMathParaPr>
          <m:jc m:val="center"/>
        </m:oMathParaPr>
        <m:oMath>
          <m:f>
            <m:fPr>
              <m:ctrlPr>
                <w:rPr>
                  <w:rFonts w:ascii="Cambria Math" w:hAnsi="Cambria Math" w:cs="B Zar"/>
                  <w:i/>
                  <w:color w:val="000000"/>
                  <w:sz w:val="24"/>
                  <w:szCs w:val="24"/>
                </w:rPr>
              </m:ctrlPr>
            </m:fPr>
            <m:num>
              <m:r>
                <w:rPr>
                  <w:rFonts w:ascii="Cambria Math" w:hAnsi="Cambria Math" w:cs="B Zar"/>
                  <w:color w:val="000000"/>
                  <w:sz w:val="24"/>
                  <w:szCs w:val="24"/>
                </w:rPr>
                <m:t>1</m:t>
              </m:r>
            </m:num>
            <m:den>
              <m:r>
                <w:rPr>
                  <w:rFonts w:ascii="Cambria Math" w:hAnsi="Cambria Math" w:cs="B Zar"/>
                  <w:color w:val="000000"/>
                  <w:sz w:val="24"/>
                  <w:szCs w:val="24"/>
                </w:rPr>
                <m:t>UA</m:t>
              </m:r>
            </m:den>
          </m:f>
          <m:r>
            <w:rPr>
              <w:rFonts w:ascii="Cambria Math" w:hAnsi="Cambria Math" w:cs="B Zar"/>
              <w:color w:val="000000"/>
              <w:sz w:val="24"/>
              <w:szCs w:val="24"/>
            </w:rPr>
            <m:t>=</m:t>
          </m:r>
          <m:f>
            <m:fPr>
              <m:ctrlPr>
                <w:rPr>
                  <w:rFonts w:ascii="Cambria Math" w:hAnsi="Cambria Math" w:cs="B Zar"/>
                  <w:i/>
                  <w:color w:val="000000"/>
                  <w:sz w:val="24"/>
                  <w:szCs w:val="24"/>
                </w:rPr>
              </m:ctrlPr>
            </m:fPr>
            <m:num>
              <m:r>
                <w:rPr>
                  <w:rFonts w:ascii="Cambria Math" w:hAnsi="Cambria Math" w:cs="B Zar"/>
                  <w:color w:val="000000"/>
                  <w:sz w:val="24"/>
                  <w:szCs w:val="24"/>
                </w:rPr>
                <m:t>1</m:t>
              </m:r>
            </m:num>
            <m:den>
              <m:sSub>
                <m:sSubPr>
                  <m:ctrlPr>
                    <w:rPr>
                      <w:rFonts w:ascii="Cambria Math" w:hAnsi="Cambria Math" w:cs="B Zar"/>
                      <w:i/>
                      <w:iCs/>
                      <w:color w:val="000000"/>
                      <w:sz w:val="24"/>
                      <w:szCs w:val="24"/>
                    </w:rPr>
                  </m:ctrlPr>
                </m:sSubPr>
                <m:e>
                  <m:r>
                    <w:rPr>
                      <w:rFonts w:ascii="Cambria Math" w:hAnsi="Cambria Math" w:cs="B Zar"/>
                      <w:color w:val="000000"/>
                      <w:sz w:val="24"/>
                      <w:szCs w:val="24"/>
                    </w:rPr>
                    <m:t>h</m:t>
                  </m:r>
                </m:e>
                <m:sub>
                  <m:r>
                    <w:rPr>
                      <w:rFonts w:ascii="Cambria Math" w:hAnsi="Cambria Math" w:cs="B Zar"/>
                      <w:color w:val="000000"/>
                      <w:sz w:val="24"/>
                      <w:szCs w:val="24"/>
                    </w:rPr>
                    <m:t>i</m:t>
                  </m:r>
                </m:sub>
              </m:sSub>
              <m:sSub>
                <m:sSubPr>
                  <m:ctrlPr>
                    <w:rPr>
                      <w:rFonts w:ascii="Cambria Math" w:hAnsi="Cambria Math" w:cs="B Zar"/>
                      <w:i/>
                      <w:iCs/>
                      <w:color w:val="000000"/>
                      <w:sz w:val="24"/>
                      <w:szCs w:val="24"/>
                    </w:rPr>
                  </m:ctrlPr>
                </m:sSubPr>
                <m:e>
                  <m:r>
                    <w:rPr>
                      <w:rFonts w:ascii="Cambria Math" w:hAnsi="Cambria Math" w:cs="B Zar"/>
                      <w:color w:val="000000"/>
                      <w:sz w:val="24"/>
                      <w:szCs w:val="24"/>
                    </w:rPr>
                    <m:t>A</m:t>
                  </m:r>
                </m:e>
                <m:sub>
                  <m:r>
                    <w:rPr>
                      <w:rFonts w:ascii="Cambria Math" w:hAnsi="Cambria Math" w:cs="B Zar"/>
                      <w:color w:val="000000"/>
                      <w:sz w:val="24"/>
                      <w:szCs w:val="24"/>
                    </w:rPr>
                    <m:t>i</m:t>
                  </m:r>
                </m:sub>
              </m:sSub>
            </m:den>
          </m:f>
          <m:r>
            <w:rPr>
              <w:rFonts w:ascii="Cambria Math" w:hAnsi="Cambria Math" w:cs="B Zar"/>
              <w:color w:val="000000"/>
              <w:sz w:val="24"/>
              <w:szCs w:val="24"/>
            </w:rPr>
            <m:t>+</m:t>
          </m:r>
          <m:f>
            <m:fPr>
              <m:ctrlPr>
                <w:rPr>
                  <w:rFonts w:ascii="Cambria Math" w:hAnsi="Cambria Math" w:cs="B Zar"/>
                  <w:i/>
                  <w:color w:val="000000"/>
                  <w:sz w:val="24"/>
                  <w:szCs w:val="24"/>
                </w:rPr>
              </m:ctrlPr>
            </m:fPr>
            <m:num>
              <m:func>
                <m:funcPr>
                  <m:ctrlPr>
                    <w:rPr>
                      <w:rFonts w:ascii="Cambria Math" w:hAnsi="Cambria Math" w:cs="B Zar"/>
                      <w:color w:val="000000"/>
                      <w:sz w:val="24"/>
                      <w:szCs w:val="24"/>
                    </w:rPr>
                  </m:ctrlPr>
                </m:funcPr>
                <m:fName>
                  <m:r>
                    <m:rPr>
                      <m:sty m:val="p"/>
                    </m:rPr>
                    <w:rPr>
                      <w:rFonts w:ascii="Cambria Math" w:hAnsi="Cambria Math" w:cs="B Zar"/>
                      <w:color w:val="000000"/>
                      <w:sz w:val="24"/>
                      <w:szCs w:val="24"/>
                    </w:rPr>
                    <m:t>ln</m:t>
                  </m:r>
                </m:fName>
                <m:e>
                  <m:d>
                    <m:dPr>
                      <m:ctrlPr>
                        <w:rPr>
                          <w:rFonts w:ascii="Cambria Math" w:hAnsi="Cambria Math" w:cs="B Zar"/>
                          <w:i/>
                          <w:color w:val="000000"/>
                          <w:sz w:val="24"/>
                          <w:szCs w:val="24"/>
                        </w:rPr>
                      </m:ctrlPr>
                    </m:dPr>
                    <m:e>
                      <m:f>
                        <m:fPr>
                          <m:ctrlPr>
                            <w:rPr>
                              <w:rFonts w:ascii="Cambria Math" w:hAnsi="Cambria Math" w:cs="B Zar"/>
                              <w:i/>
                              <w:color w:val="000000"/>
                              <w:sz w:val="24"/>
                              <w:szCs w:val="24"/>
                            </w:rPr>
                          </m:ctrlPr>
                        </m:fPr>
                        <m:num>
                          <m:sSub>
                            <m:sSubPr>
                              <m:ctrlPr>
                                <w:rPr>
                                  <w:rFonts w:ascii="Cambria Math" w:hAnsi="Cambria Math" w:cs="B Zar"/>
                                  <w:i/>
                                  <w:iCs/>
                                  <w:color w:val="000000"/>
                                  <w:sz w:val="24"/>
                                  <w:szCs w:val="24"/>
                                </w:rPr>
                              </m:ctrlPr>
                            </m:sSubPr>
                            <m:e>
                              <m:r>
                                <w:rPr>
                                  <w:rFonts w:ascii="Cambria Math" w:hAnsi="Cambria Math" w:cs="B Zar"/>
                                  <w:color w:val="000000"/>
                                  <w:sz w:val="24"/>
                                  <w:szCs w:val="24"/>
                                </w:rPr>
                                <m:t>D</m:t>
                              </m:r>
                            </m:e>
                            <m:sub>
                              <m:r>
                                <w:rPr>
                                  <w:rFonts w:ascii="Cambria Math" w:hAnsi="Cambria Math" w:cs="B Zar"/>
                                  <w:color w:val="000000"/>
                                  <w:sz w:val="24"/>
                                  <w:szCs w:val="24"/>
                                </w:rPr>
                                <m:t>o</m:t>
                              </m:r>
                            </m:sub>
                          </m:sSub>
                          <m:ctrlPr>
                            <w:rPr>
                              <w:rFonts w:ascii="Cambria Math" w:hAnsi="Cambria Math" w:cs="B Zar"/>
                              <w:i/>
                              <w:iCs/>
                              <w:color w:val="000000"/>
                              <w:sz w:val="24"/>
                              <w:szCs w:val="24"/>
                            </w:rPr>
                          </m:ctrlPr>
                        </m:num>
                        <m:den>
                          <m:sSub>
                            <m:sSubPr>
                              <m:ctrlPr>
                                <w:rPr>
                                  <w:rFonts w:ascii="Cambria Math" w:hAnsi="Cambria Math" w:cs="B Zar"/>
                                  <w:i/>
                                  <w:iCs/>
                                  <w:color w:val="000000"/>
                                  <w:sz w:val="24"/>
                                  <w:szCs w:val="24"/>
                                </w:rPr>
                              </m:ctrlPr>
                            </m:sSubPr>
                            <m:e>
                              <m:r>
                                <w:rPr>
                                  <w:rFonts w:ascii="Cambria Math" w:hAnsi="Cambria Math" w:cs="B Zar"/>
                                  <w:color w:val="000000"/>
                                  <w:sz w:val="24"/>
                                  <w:szCs w:val="24"/>
                                </w:rPr>
                                <m:t>D</m:t>
                              </m:r>
                            </m:e>
                            <m:sub>
                              <m:r>
                                <w:rPr>
                                  <w:rFonts w:ascii="Cambria Math" w:hAnsi="Cambria Math" w:cs="B Zar"/>
                                  <w:color w:val="000000"/>
                                  <w:sz w:val="24"/>
                                  <w:szCs w:val="24"/>
                                </w:rPr>
                                <m:t>i</m:t>
                              </m:r>
                            </m:sub>
                          </m:sSub>
                        </m:den>
                      </m:f>
                    </m:e>
                  </m:d>
                  <m:ctrlPr>
                    <w:rPr>
                      <w:rFonts w:ascii="Cambria Math" w:hAnsi="Cambria Math" w:cs="B Zar"/>
                      <w:i/>
                      <w:color w:val="000000"/>
                      <w:sz w:val="24"/>
                      <w:szCs w:val="24"/>
                    </w:rPr>
                  </m:ctrlPr>
                </m:e>
              </m:func>
            </m:num>
            <m:den>
              <m:r>
                <w:rPr>
                  <w:rFonts w:ascii="Cambria Math" w:hAnsi="Cambria Math" w:cs="B Zar"/>
                  <w:color w:val="000000"/>
                  <w:sz w:val="24"/>
                  <w:szCs w:val="24"/>
                </w:rPr>
                <m:t>2πkL</m:t>
              </m:r>
            </m:den>
          </m:f>
          <m:r>
            <w:rPr>
              <w:rFonts w:ascii="Cambria Math" w:hAnsi="Cambria Math" w:cs="B Zar"/>
              <w:color w:val="000000"/>
              <w:sz w:val="24"/>
              <w:szCs w:val="24"/>
            </w:rPr>
            <m:t>+</m:t>
          </m:r>
          <m:f>
            <m:fPr>
              <m:ctrlPr>
                <w:rPr>
                  <w:rFonts w:ascii="Cambria Math" w:hAnsi="Cambria Math" w:cs="B Zar"/>
                  <w:i/>
                  <w:color w:val="000000"/>
                  <w:sz w:val="24"/>
                  <w:szCs w:val="24"/>
                </w:rPr>
              </m:ctrlPr>
            </m:fPr>
            <m:num>
              <m:r>
                <w:rPr>
                  <w:rFonts w:ascii="Cambria Math" w:hAnsi="Cambria Math" w:cs="B Zar"/>
                  <w:color w:val="000000"/>
                  <w:sz w:val="24"/>
                  <w:szCs w:val="24"/>
                </w:rPr>
                <m:t>1</m:t>
              </m:r>
            </m:num>
            <m:den>
              <m:sSub>
                <m:sSubPr>
                  <m:ctrlPr>
                    <w:rPr>
                      <w:rFonts w:ascii="Cambria Math" w:hAnsi="Cambria Math" w:cs="B Zar"/>
                      <w:i/>
                      <w:iCs/>
                      <w:color w:val="000000"/>
                      <w:sz w:val="24"/>
                      <w:szCs w:val="24"/>
                    </w:rPr>
                  </m:ctrlPr>
                </m:sSubPr>
                <m:e>
                  <m:r>
                    <w:rPr>
                      <w:rFonts w:ascii="Cambria Math" w:hAnsi="Cambria Math" w:cs="B Zar"/>
                      <w:color w:val="000000"/>
                      <w:sz w:val="24"/>
                      <w:szCs w:val="24"/>
                    </w:rPr>
                    <m:t>h</m:t>
                  </m:r>
                </m:e>
                <m:sub>
                  <m:r>
                    <w:rPr>
                      <w:rFonts w:ascii="Cambria Math" w:hAnsi="Cambria Math" w:cs="B Zar"/>
                      <w:color w:val="000000"/>
                      <w:sz w:val="24"/>
                      <w:szCs w:val="24"/>
                    </w:rPr>
                    <m:t>o</m:t>
                  </m:r>
                </m:sub>
              </m:sSub>
              <m:sSub>
                <m:sSubPr>
                  <m:ctrlPr>
                    <w:rPr>
                      <w:rFonts w:ascii="Cambria Math" w:hAnsi="Cambria Math" w:cs="B Zar"/>
                      <w:i/>
                      <w:iCs/>
                      <w:color w:val="000000"/>
                      <w:sz w:val="24"/>
                      <w:szCs w:val="24"/>
                    </w:rPr>
                  </m:ctrlPr>
                </m:sSubPr>
                <m:e>
                  <m:r>
                    <w:rPr>
                      <w:rFonts w:ascii="Cambria Math" w:hAnsi="Cambria Math" w:cs="B Zar"/>
                      <w:color w:val="000000"/>
                      <w:sz w:val="24"/>
                      <w:szCs w:val="24"/>
                    </w:rPr>
                    <m:t>A</m:t>
                  </m:r>
                </m:e>
                <m:sub>
                  <m:r>
                    <w:rPr>
                      <w:rFonts w:ascii="Cambria Math" w:hAnsi="Cambria Math" w:cs="B Zar"/>
                      <w:color w:val="000000"/>
                      <w:sz w:val="24"/>
                      <w:szCs w:val="24"/>
                    </w:rPr>
                    <m:t>o</m:t>
                  </m:r>
                </m:sub>
              </m:sSub>
            </m:den>
          </m:f>
          <m:r>
            <w:rPr>
              <w:rFonts w:ascii="Cambria Math" w:hAnsi="Cambria Math" w:cs="B Zar"/>
              <w:color w:val="000000"/>
              <w:sz w:val="24"/>
              <w:szCs w:val="24"/>
            </w:rPr>
            <m:t>⟹</m:t>
          </m:r>
        </m:oMath>
      </m:oMathPara>
    </w:p>
    <w:p w:rsidR="00B416E2" w:rsidRDefault="00B416E2" w:rsidP="008D4909">
      <w:pPr>
        <w:rPr>
          <w:rFonts w:ascii="Tahoma" w:hAnsi="Tahoma" w:cs="B Zar"/>
          <w:i/>
          <w:sz w:val="28"/>
          <w:szCs w:val="28"/>
          <w:rtl/>
        </w:rPr>
      </w:pPr>
    </w:p>
    <w:p w:rsidR="00B416E2" w:rsidRPr="00B14289" w:rsidRDefault="009E1EEB" w:rsidP="00B416E2">
      <w:pPr>
        <w:spacing w:line="240" w:lineRule="auto"/>
        <w:jc w:val="both"/>
        <w:rPr>
          <w:rFonts w:ascii="Times New Roman" w:hAnsi="Times New Roman" w:cs="Lotus"/>
          <w:i/>
          <w:sz w:val="32"/>
          <w:szCs w:val="32"/>
          <w:rtl/>
        </w:rPr>
      </w:pPr>
      <m:oMathPara>
        <m:oMathParaPr>
          <m:jc m:val="center"/>
        </m:oMathParaPr>
        <m:oMath>
          <m:f>
            <m:fPr>
              <m:ctrlPr>
                <w:rPr>
                  <w:rFonts w:ascii="Cambria Math" w:hAnsi="Cambria Math" w:cs="B Zar"/>
                  <w:i/>
                  <w:color w:val="000000"/>
                  <w:sz w:val="24"/>
                  <w:szCs w:val="24"/>
                </w:rPr>
              </m:ctrlPr>
            </m:fPr>
            <m:num>
              <m:r>
                <w:rPr>
                  <w:rFonts w:ascii="Cambria Math" w:hAnsi="Cambria Math" w:cs="B Zar"/>
                  <w:color w:val="000000"/>
                  <w:sz w:val="24"/>
                  <w:szCs w:val="24"/>
                </w:rPr>
                <m:t>1</m:t>
              </m:r>
            </m:num>
            <m:den>
              <m:r>
                <w:rPr>
                  <w:rFonts w:ascii="Cambria Math" w:hAnsi="Cambria Math" w:cs="B Zar"/>
                  <w:sz w:val="24"/>
                  <w:szCs w:val="24"/>
                </w:rPr>
                <m:t>0.66×0.21</m:t>
              </m:r>
            </m:den>
          </m:f>
          <m:r>
            <w:rPr>
              <w:rFonts w:ascii="Cambria Math" w:hAnsi="Cambria Math" w:cs="B Zar"/>
              <w:color w:val="000000"/>
              <w:sz w:val="24"/>
              <w:szCs w:val="24"/>
            </w:rPr>
            <m:t>=</m:t>
          </m:r>
          <m:f>
            <m:fPr>
              <m:ctrlPr>
                <w:rPr>
                  <w:rFonts w:ascii="Cambria Math" w:hAnsi="Cambria Math" w:cs="B Zar"/>
                  <w:i/>
                  <w:color w:val="000000"/>
                  <w:sz w:val="24"/>
                  <w:szCs w:val="24"/>
                </w:rPr>
              </m:ctrlPr>
            </m:fPr>
            <m:num>
              <m:r>
                <w:rPr>
                  <w:rFonts w:ascii="Cambria Math" w:hAnsi="Cambria Math" w:cs="B Zar"/>
                  <w:color w:val="000000"/>
                  <w:sz w:val="24"/>
                  <w:szCs w:val="24"/>
                </w:rPr>
                <m:t>1</m:t>
              </m:r>
            </m:num>
            <m:den>
              <m:r>
                <w:rPr>
                  <w:rFonts w:ascii="Cambria Math" w:hAnsi="Cambria Math" w:cs="Lotus"/>
                  <w:sz w:val="24"/>
                  <w:szCs w:val="24"/>
                </w:rPr>
                <m:t>8.822</m:t>
              </m:r>
              <m:r>
                <w:rPr>
                  <w:rFonts w:ascii="Cambria Math" w:hAnsi="Cambria Math" w:cs="B Zar"/>
                  <w:sz w:val="24"/>
                  <w:szCs w:val="24"/>
                </w:rPr>
                <m:t>×</m:t>
              </m:r>
              <m:sSup>
                <m:sSupPr>
                  <m:ctrlPr>
                    <w:rPr>
                      <w:rFonts w:ascii="Cambria Math" w:hAnsi="Cambria Math" w:cs="B Zar"/>
                      <w:i/>
                      <w:sz w:val="24"/>
                      <w:szCs w:val="24"/>
                    </w:rPr>
                  </m:ctrlPr>
                </m:sSupPr>
                <m:e>
                  <m:r>
                    <w:rPr>
                      <w:rFonts w:ascii="Cambria Math" w:hAnsi="Cambria Math" w:cs="B Zar"/>
                      <w:sz w:val="24"/>
                      <w:szCs w:val="24"/>
                    </w:rPr>
                    <m:t>10</m:t>
                  </m:r>
                </m:e>
                <m:sup>
                  <m:r>
                    <w:rPr>
                      <w:rFonts w:ascii="Cambria Math" w:hAnsi="Cambria Math" w:cs="B Zar"/>
                      <w:sz w:val="24"/>
                      <w:szCs w:val="24"/>
                    </w:rPr>
                    <m:t>3</m:t>
                  </m:r>
                </m:sup>
              </m:sSup>
              <m:r>
                <w:rPr>
                  <w:rFonts w:ascii="Cambria Math" w:hAnsi="Cambria Math" w:cs="B Zar"/>
                  <w:sz w:val="24"/>
                  <w:szCs w:val="24"/>
                </w:rPr>
                <m:t>×0.28</m:t>
              </m:r>
            </m:den>
          </m:f>
          <m:r>
            <w:rPr>
              <w:rFonts w:ascii="Cambria Math" w:hAnsi="Cambria Math" w:cs="B Zar"/>
              <w:color w:val="000000"/>
              <w:sz w:val="24"/>
              <w:szCs w:val="24"/>
            </w:rPr>
            <m:t>+</m:t>
          </m:r>
          <m:f>
            <m:fPr>
              <m:ctrlPr>
                <w:rPr>
                  <w:rFonts w:ascii="Cambria Math" w:hAnsi="Cambria Math" w:cs="B Zar"/>
                  <w:i/>
                  <w:color w:val="000000"/>
                  <w:sz w:val="24"/>
                  <w:szCs w:val="24"/>
                </w:rPr>
              </m:ctrlPr>
            </m:fPr>
            <m:num>
              <m:r>
                <w:rPr>
                  <w:rFonts w:ascii="Cambria Math" w:hAnsi="Cambria Math" w:cs="B Zar"/>
                  <w:color w:val="000000"/>
                  <w:sz w:val="24"/>
                  <w:szCs w:val="24"/>
                </w:rPr>
                <m:t>ln (6 /8)</m:t>
              </m:r>
            </m:num>
            <m:den>
              <m:r>
                <w:rPr>
                  <w:rFonts w:ascii="Cambria Math" w:hAnsi="Cambria Math" w:cs="B Zar"/>
                  <w:color w:val="000000"/>
                  <w:sz w:val="24"/>
                  <w:szCs w:val="24"/>
                </w:rPr>
                <m:t>2π×</m:t>
              </m:r>
              <m:r>
                <w:rPr>
                  <w:rFonts w:ascii="Cambria Math" w:hAnsi="Cambria Math" w:cs="Lotus"/>
                  <w:sz w:val="24"/>
                  <w:szCs w:val="24"/>
                </w:rPr>
                <m:t>80.2×2.28</m:t>
              </m:r>
            </m:den>
          </m:f>
          <m:r>
            <w:rPr>
              <w:rFonts w:ascii="Cambria Math" w:hAnsi="Cambria Math" w:cs="B Zar"/>
              <w:color w:val="000000"/>
              <w:sz w:val="24"/>
              <w:szCs w:val="24"/>
            </w:rPr>
            <m:t>+</m:t>
          </m:r>
          <m:f>
            <m:fPr>
              <m:ctrlPr>
                <w:rPr>
                  <w:rFonts w:ascii="Cambria Math" w:hAnsi="Cambria Math" w:cs="B Zar"/>
                  <w:i/>
                  <w:color w:val="000000"/>
                  <w:sz w:val="24"/>
                  <w:szCs w:val="24"/>
                </w:rPr>
              </m:ctrlPr>
            </m:fPr>
            <m:num>
              <m:r>
                <w:rPr>
                  <w:rFonts w:ascii="Cambria Math" w:hAnsi="Cambria Math" w:cs="B Zar"/>
                  <w:color w:val="000000"/>
                  <w:sz w:val="24"/>
                  <w:szCs w:val="24"/>
                </w:rPr>
                <m:t>1</m:t>
              </m:r>
            </m:num>
            <m:den>
              <m:sSub>
                <m:sSubPr>
                  <m:ctrlPr>
                    <w:rPr>
                      <w:rFonts w:ascii="Cambria Math" w:hAnsi="Cambria Math" w:cs="B Zar"/>
                      <w:i/>
                      <w:iCs/>
                      <w:color w:val="000000"/>
                      <w:sz w:val="24"/>
                      <w:szCs w:val="24"/>
                    </w:rPr>
                  </m:ctrlPr>
                </m:sSubPr>
                <m:e>
                  <m:r>
                    <w:rPr>
                      <w:rFonts w:ascii="Cambria Math" w:hAnsi="Cambria Math" w:cs="B Zar"/>
                      <w:color w:val="000000"/>
                      <w:sz w:val="24"/>
                      <w:szCs w:val="24"/>
                    </w:rPr>
                    <m:t>h</m:t>
                  </m:r>
                </m:e>
                <m:sub>
                  <m:r>
                    <w:rPr>
                      <w:rFonts w:ascii="Cambria Math" w:hAnsi="Cambria Math" w:cs="B Zar"/>
                      <w:color w:val="000000"/>
                      <w:sz w:val="24"/>
                      <w:szCs w:val="24"/>
                    </w:rPr>
                    <m:t>o</m:t>
                  </m:r>
                </m:sub>
              </m:sSub>
              <m:r>
                <w:rPr>
                  <w:rFonts w:ascii="Cambria Math" w:hAnsi="Cambria Math" w:cs="B Zar"/>
                  <w:color w:val="000000"/>
                  <w:sz w:val="24"/>
                  <w:szCs w:val="24"/>
                </w:rPr>
                <m:t>×0.21</m:t>
              </m:r>
            </m:den>
          </m:f>
          <m:r>
            <w:rPr>
              <w:rFonts w:ascii="Cambria Math" w:hAnsi="Cambria Math" w:cs="B Zar"/>
              <w:color w:val="000000"/>
              <w:sz w:val="24"/>
              <w:szCs w:val="24"/>
            </w:rPr>
            <m:t>⇒</m:t>
          </m:r>
          <m:sSub>
            <m:sSubPr>
              <m:ctrlPr>
                <w:rPr>
                  <w:rFonts w:ascii="Cambria Math" w:hAnsi="Cambria Math" w:cs="B Zar"/>
                  <w:i/>
                  <w:iCs/>
                  <w:color w:val="000000"/>
                  <w:sz w:val="24"/>
                  <w:szCs w:val="24"/>
                </w:rPr>
              </m:ctrlPr>
            </m:sSubPr>
            <m:e>
              <m:r>
                <w:rPr>
                  <w:rFonts w:ascii="Cambria Math" w:hAnsi="Cambria Math" w:cs="B Zar"/>
                  <w:color w:val="000000"/>
                  <w:sz w:val="24"/>
                  <w:szCs w:val="24"/>
                </w:rPr>
                <m:t>h</m:t>
              </m:r>
            </m:e>
            <m:sub>
              <m:r>
                <w:rPr>
                  <w:rFonts w:ascii="Cambria Math" w:hAnsi="Cambria Math" w:cs="B Zar"/>
                  <w:color w:val="000000"/>
                  <w:sz w:val="24"/>
                  <w:szCs w:val="24"/>
                </w:rPr>
                <m:t>o</m:t>
              </m:r>
            </m:sub>
          </m:sSub>
          <m:r>
            <w:rPr>
              <w:rFonts w:ascii="Cambria Math" w:hAnsi="Cambria Math" w:cs="B Zar"/>
              <w:color w:val="000000"/>
              <w:sz w:val="24"/>
              <w:szCs w:val="24"/>
            </w:rPr>
            <m:t>=0.6</m:t>
          </m:r>
          <m:r>
            <w:rPr>
              <w:rFonts w:ascii="Cambria Math" w:hAnsi="Cambria Math" w:cs="B Zar"/>
              <w:sz w:val="24"/>
              <w:szCs w:val="24"/>
            </w:rPr>
            <m:t>6</m:t>
          </m:r>
          <m:f>
            <m:fPr>
              <m:type m:val="skw"/>
              <m:ctrlPr>
                <w:rPr>
                  <w:rFonts w:ascii="Cambria Math" w:hAnsi="Cambria Math" w:cs="B Zar"/>
                  <w:i/>
                  <w:sz w:val="24"/>
                  <w:szCs w:val="24"/>
                </w:rPr>
              </m:ctrlPr>
            </m:fPr>
            <m:num>
              <m:r>
                <w:rPr>
                  <w:rFonts w:ascii="Cambria Math" w:hAnsi="Cambria Math" w:cs="B Zar"/>
                  <w:sz w:val="24"/>
                  <w:szCs w:val="24"/>
                </w:rPr>
                <m:t>w</m:t>
              </m:r>
            </m:num>
            <m:den>
              <m:sSup>
                <m:sSupPr>
                  <m:ctrlPr>
                    <w:rPr>
                      <w:rFonts w:ascii="Cambria Math" w:hAnsi="Cambria Math" w:cs="B Zar"/>
                      <w:i/>
                      <w:sz w:val="24"/>
                      <w:szCs w:val="24"/>
                    </w:rPr>
                  </m:ctrlPr>
                </m:sSupPr>
                <m:e>
                  <m:r>
                    <w:rPr>
                      <w:rFonts w:ascii="Cambria Math" w:hAnsi="Cambria Math" w:cs="B Zar"/>
                      <w:sz w:val="24"/>
                      <w:szCs w:val="24"/>
                    </w:rPr>
                    <m:t>m</m:t>
                  </m:r>
                </m:e>
                <m:sup>
                  <m:r>
                    <w:rPr>
                      <w:rFonts w:ascii="Cambria Math" w:hAnsi="Cambria Math" w:cs="B Zar"/>
                      <w:sz w:val="24"/>
                      <w:szCs w:val="24"/>
                    </w:rPr>
                    <m:t>2</m:t>
                  </m:r>
                </m:sup>
              </m:sSup>
              <m:r>
                <w:rPr>
                  <w:rFonts w:ascii="Cambria Math" w:hAnsi="Cambria Math" w:cs="B Zar"/>
                  <w:sz w:val="24"/>
                  <w:szCs w:val="24"/>
                </w:rPr>
                <m:t>.k</m:t>
              </m:r>
            </m:den>
          </m:f>
        </m:oMath>
      </m:oMathPara>
    </w:p>
    <w:p w:rsidR="00B416E2" w:rsidRDefault="00B416E2" w:rsidP="008D4909">
      <w:pPr>
        <w:rPr>
          <w:rFonts w:ascii="Tahoma" w:hAnsi="Tahoma" w:cs="B Zar"/>
          <w:i/>
          <w:sz w:val="28"/>
          <w:szCs w:val="28"/>
          <w:rtl/>
        </w:rPr>
      </w:pPr>
    </w:p>
    <w:p w:rsidR="00B416E2" w:rsidRDefault="00B416E2" w:rsidP="008D4909">
      <w:pPr>
        <w:rPr>
          <w:rFonts w:ascii="Tahoma" w:hAnsi="Tahoma" w:cs="B Zar"/>
          <w:i/>
          <w:sz w:val="28"/>
          <w:szCs w:val="28"/>
          <w:rtl/>
        </w:rPr>
      </w:pPr>
      <w:r w:rsidRPr="00B416E2">
        <w:rPr>
          <w:rFonts w:ascii="Tahoma" w:hAnsi="Tahoma" w:cs="B Zar"/>
          <w:i/>
          <w:sz w:val="28"/>
          <w:szCs w:val="28"/>
          <w:rtl/>
        </w:rPr>
        <w:t xml:space="preserve">7- </w:t>
      </w:r>
      <w:r w:rsidRPr="00B416E2">
        <w:rPr>
          <w:rFonts w:ascii="Tahoma" w:hAnsi="Tahoma" w:cs="B Zar" w:hint="eastAsia"/>
          <w:i/>
          <w:sz w:val="28"/>
          <w:szCs w:val="28"/>
          <w:rtl/>
        </w:rPr>
        <w:t>تاثير</w:t>
      </w:r>
      <w:r w:rsidRPr="00B416E2">
        <w:rPr>
          <w:rFonts w:ascii="Tahoma" w:hAnsi="Tahoma" w:cs="B Zar"/>
          <w:i/>
          <w:sz w:val="28"/>
          <w:szCs w:val="28"/>
          <w:rtl/>
        </w:rPr>
        <w:t xml:space="preserve"> </w:t>
      </w:r>
      <w:r w:rsidRPr="00B416E2">
        <w:rPr>
          <w:rFonts w:ascii="Tahoma" w:hAnsi="Tahoma" w:cs="B Zar" w:hint="eastAsia"/>
          <w:i/>
          <w:sz w:val="28"/>
          <w:szCs w:val="28"/>
          <w:rtl/>
        </w:rPr>
        <w:t>وجود</w:t>
      </w:r>
      <w:r w:rsidRPr="00B416E2">
        <w:rPr>
          <w:rFonts w:ascii="Tahoma" w:hAnsi="Tahoma" w:cs="B Zar"/>
          <w:i/>
          <w:sz w:val="28"/>
          <w:szCs w:val="28"/>
          <w:rtl/>
        </w:rPr>
        <w:t xml:space="preserve"> </w:t>
      </w:r>
      <w:r w:rsidRPr="00B416E2">
        <w:rPr>
          <w:rFonts w:ascii="Tahoma" w:hAnsi="Tahoma" w:cs="B Zar" w:hint="eastAsia"/>
          <w:i/>
          <w:sz w:val="28"/>
          <w:szCs w:val="28"/>
          <w:rtl/>
        </w:rPr>
        <w:t>بافل</w:t>
      </w:r>
      <w:r w:rsidRPr="00B416E2">
        <w:rPr>
          <w:rFonts w:ascii="Tahoma" w:hAnsi="Tahoma" w:cs="B Zar"/>
          <w:i/>
          <w:sz w:val="28"/>
          <w:szCs w:val="28"/>
          <w:rtl/>
        </w:rPr>
        <w:t xml:space="preserve"> </w:t>
      </w:r>
      <w:r w:rsidRPr="00B416E2">
        <w:rPr>
          <w:rFonts w:ascii="Tahoma" w:hAnsi="Tahoma" w:cs="B Zar" w:hint="eastAsia"/>
          <w:i/>
          <w:sz w:val="28"/>
          <w:szCs w:val="28"/>
          <w:rtl/>
        </w:rPr>
        <w:t>بر</w:t>
      </w:r>
      <w:r w:rsidRPr="00B416E2">
        <w:rPr>
          <w:rFonts w:ascii="Tahoma" w:hAnsi="Tahoma" w:cs="B Zar"/>
          <w:i/>
          <w:sz w:val="28"/>
          <w:szCs w:val="28"/>
          <w:rtl/>
        </w:rPr>
        <w:t xml:space="preserve"> </w:t>
      </w:r>
      <w:r w:rsidRPr="00B416E2">
        <w:rPr>
          <w:rFonts w:ascii="Tahoma" w:hAnsi="Tahoma" w:cs="B Zar" w:hint="eastAsia"/>
          <w:i/>
          <w:sz w:val="28"/>
          <w:szCs w:val="28"/>
          <w:rtl/>
        </w:rPr>
        <w:t>بازده</w:t>
      </w:r>
      <w:r w:rsidRPr="00B416E2">
        <w:rPr>
          <w:rFonts w:ascii="Tahoma" w:hAnsi="Tahoma" w:cs="B Zar"/>
          <w:i/>
          <w:sz w:val="28"/>
          <w:szCs w:val="28"/>
          <w:rtl/>
        </w:rPr>
        <w:t xml:space="preserve"> </w:t>
      </w:r>
      <w:r w:rsidRPr="00B416E2">
        <w:rPr>
          <w:rFonts w:ascii="Tahoma" w:hAnsi="Tahoma" w:cs="B Zar" w:hint="eastAsia"/>
          <w:i/>
          <w:sz w:val="28"/>
          <w:szCs w:val="28"/>
          <w:rtl/>
        </w:rPr>
        <w:t>مبدل</w:t>
      </w:r>
      <w:r w:rsidRPr="00B416E2">
        <w:rPr>
          <w:rFonts w:ascii="Tahoma" w:hAnsi="Tahoma" w:cs="B Zar"/>
          <w:i/>
          <w:sz w:val="28"/>
          <w:szCs w:val="28"/>
          <w:rtl/>
        </w:rPr>
        <w:t xml:space="preserve"> </w:t>
      </w:r>
      <w:r w:rsidRPr="00B416E2">
        <w:rPr>
          <w:rFonts w:ascii="Tahoma" w:hAnsi="Tahoma" w:cs="B Zar" w:hint="eastAsia"/>
          <w:i/>
          <w:sz w:val="28"/>
          <w:szCs w:val="28"/>
          <w:rtl/>
        </w:rPr>
        <w:t>حرارتي</w:t>
      </w:r>
      <w:r w:rsidRPr="00B416E2">
        <w:rPr>
          <w:rFonts w:ascii="Tahoma" w:hAnsi="Tahoma" w:cs="B Zar"/>
          <w:i/>
          <w:sz w:val="28"/>
          <w:szCs w:val="28"/>
          <w:rtl/>
        </w:rPr>
        <w:t xml:space="preserve"> </w:t>
      </w:r>
      <w:r w:rsidRPr="00B416E2">
        <w:rPr>
          <w:rFonts w:ascii="Tahoma" w:hAnsi="Tahoma" w:cs="B Zar" w:hint="eastAsia"/>
          <w:i/>
          <w:sz w:val="28"/>
          <w:szCs w:val="28"/>
          <w:rtl/>
        </w:rPr>
        <w:t>و</w:t>
      </w:r>
      <w:r w:rsidRPr="00B416E2">
        <w:rPr>
          <w:rFonts w:ascii="Tahoma" w:hAnsi="Tahoma" w:cs="B Zar"/>
          <w:i/>
          <w:sz w:val="28"/>
          <w:szCs w:val="28"/>
          <w:rtl/>
        </w:rPr>
        <w:t xml:space="preserve"> </w:t>
      </w:r>
      <w:r w:rsidRPr="00B416E2">
        <w:rPr>
          <w:rFonts w:ascii="Tahoma" w:hAnsi="Tahoma" w:cs="B Zar" w:hint="eastAsia"/>
          <w:i/>
          <w:sz w:val="28"/>
          <w:szCs w:val="28"/>
          <w:rtl/>
        </w:rPr>
        <w:t>شرايط</w:t>
      </w:r>
      <w:r w:rsidRPr="00B416E2">
        <w:rPr>
          <w:rFonts w:ascii="Tahoma" w:hAnsi="Tahoma" w:cs="B Zar"/>
          <w:i/>
          <w:sz w:val="28"/>
          <w:szCs w:val="28"/>
          <w:rtl/>
        </w:rPr>
        <w:t xml:space="preserve"> </w:t>
      </w:r>
      <w:r w:rsidRPr="00B416E2">
        <w:rPr>
          <w:rFonts w:ascii="Tahoma" w:hAnsi="Tahoma" w:cs="B Zar" w:hint="eastAsia"/>
          <w:i/>
          <w:sz w:val="28"/>
          <w:szCs w:val="28"/>
          <w:rtl/>
        </w:rPr>
        <w:t>عملياتي</w:t>
      </w:r>
      <w:r w:rsidRPr="00B416E2">
        <w:rPr>
          <w:rFonts w:ascii="Tahoma" w:hAnsi="Tahoma" w:cs="B Zar"/>
          <w:i/>
          <w:sz w:val="28"/>
          <w:szCs w:val="28"/>
          <w:rtl/>
        </w:rPr>
        <w:t xml:space="preserve"> </w:t>
      </w:r>
      <w:r w:rsidRPr="00B416E2">
        <w:rPr>
          <w:rFonts w:ascii="Tahoma" w:hAnsi="Tahoma" w:cs="B Zar" w:hint="eastAsia"/>
          <w:i/>
          <w:sz w:val="28"/>
          <w:szCs w:val="28"/>
          <w:rtl/>
        </w:rPr>
        <w:t>آن</w:t>
      </w:r>
      <w:r w:rsidRPr="00B416E2">
        <w:rPr>
          <w:rFonts w:ascii="Tahoma" w:hAnsi="Tahoma" w:cs="B Zar"/>
          <w:i/>
          <w:sz w:val="28"/>
          <w:szCs w:val="28"/>
          <w:rtl/>
        </w:rPr>
        <w:t xml:space="preserve"> </w:t>
      </w:r>
      <w:r w:rsidRPr="00B416E2">
        <w:rPr>
          <w:rFonts w:ascii="Tahoma" w:hAnsi="Tahoma" w:cs="B Zar" w:hint="eastAsia"/>
          <w:i/>
          <w:sz w:val="28"/>
          <w:szCs w:val="28"/>
          <w:rtl/>
        </w:rPr>
        <w:t>کدام</w:t>
      </w:r>
      <w:r w:rsidRPr="00B416E2">
        <w:rPr>
          <w:rFonts w:ascii="Tahoma" w:hAnsi="Tahoma" w:cs="B Zar"/>
          <w:i/>
          <w:sz w:val="28"/>
          <w:szCs w:val="28"/>
          <w:rtl/>
        </w:rPr>
        <w:t xml:space="preserve"> </w:t>
      </w:r>
      <w:r w:rsidRPr="00B416E2">
        <w:rPr>
          <w:rFonts w:ascii="Tahoma" w:hAnsi="Tahoma" w:cs="B Zar" w:hint="eastAsia"/>
          <w:i/>
          <w:sz w:val="28"/>
          <w:szCs w:val="28"/>
          <w:rtl/>
        </w:rPr>
        <w:t>است؟</w:t>
      </w:r>
      <w:r w:rsidRPr="00B416E2">
        <w:rPr>
          <w:rFonts w:ascii="Tahoma" w:hAnsi="Tahoma" w:cs="B Zar"/>
          <w:i/>
          <w:sz w:val="28"/>
          <w:szCs w:val="28"/>
          <w:rtl/>
        </w:rPr>
        <w:t xml:space="preserve"> </w:t>
      </w:r>
      <w:r w:rsidRPr="00B416E2">
        <w:rPr>
          <w:rFonts w:ascii="Tahoma" w:hAnsi="Tahoma" w:cs="B Zar" w:hint="eastAsia"/>
          <w:i/>
          <w:sz w:val="28"/>
          <w:szCs w:val="28"/>
          <w:rtl/>
        </w:rPr>
        <w:t>شکل</w:t>
      </w:r>
      <w:r w:rsidRPr="00B416E2">
        <w:rPr>
          <w:rFonts w:ascii="Tahoma" w:hAnsi="Tahoma" w:cs="B Zar"/>
          <w:i/>
          <w:sz w:val="28"/>
          <w:szCs w:val="28"/>
          <w:rtl/>
        </w:rPr>
        <w:t xml:space="preserve"> </w:t>
      </w:r>
      <w:r w:rsidRPr="00B416E2">
        <w:rPr>
          <w:rFonts w:ascii="Tahoma" w:hAnsi="Tahoma" w:cs="B Zar" w:hint="eastAsia"/>
          <w:i/>
          <w:sz w:val="28"/>
          <w:szCs w:val="28"/>
          <w:rtl/>
        </w:rPr>
        <w:t>بافل</w:t>
      </w:r>
      <w:r w:rsidRPr="00B416E2">
        <w:rPr>
          <w:rFonts w:ascii="Tahoma" w:hAnsi="Tahoma" w:cs="B Zar"/>
          <w:i/>
          <w:sz w:val="28"/>
          <w:szCs w:val="28"/>
          <w:rtl/>
        </w:rPr>
        <w:t xml:space="preserve"> </w:t>
      </w:r>
      <w:r w:rsidRPr="00B416E2">
        <w:rPr>
          <w:rFonts w:ascii="Tahoma" w:hAnsi="Tahoma" w:cs="B Zar" w:hint="eastAsia"/>
          <w:i/>
          <w:sz w:val="28"/>
          <w:szCs w:val="28"/>
          <w:rtl/>
        </w:rPr>
        <w:t>چگونه</w:t>
      </w:r>
      <w:r w:rsidRPr="00B416E2">
        <w:rPr>
          <w:rFonts w:ascii="Tahoma" w:hAnsi="Tahoma" w:cs="B Zar"/>
          <w:i/>
          <w:sz w:val="28"/>
          <w:szCs w:val="28"/>
          <w:rtl/>
        </w:rPr>
        <w:t xml:space="preserve"> </w:t>
      </w:r>
      <w:r w:rsidRPr="00B416E2">
        <w:rPr>
          <w:rFonts w:ascii="Tahoma" w:hAnsi="Tahoma" w:cs="B Zar" w:hint="eastAsia"/>
          <w:i/>
          <w:sz w:val="28"/>
          <w:szCs w:val="28"/>
          <w:rtl/>
        </w:rPr>
        <w:t>انتخاب</w:t>
      </w:r>
      <w:r w:rsidRPr="00B416E2">
        <w:rPr>
          <w:rFonts w:ascii="Tahoma" w:hAnsi="Tahoma" w:cs="B Zar"/>
          <w:i/>
          <w:sz w:val="28"/>
          <w:szCs w:val="28"/>
          <w:rtl/>
        </w:rPr>
        <w:t xml:space="preserve"> </w:t>
      </w:r>
      <w:r w:rsidRPr="00B416E2">
        <w:rPr>
          <w:rFonts w:ascii="Tahoma" w:hAnsi="Tahoma" w:cs="B Zar" w:hint="eastAsia"/>
          <w:i/>
          <w:sz w:val="28"/>
          <w:szCs w:val="28"/>
          <w:rtl/>
        </w:rPr>
        <w:t>مي</w:t>
      </w:r>
      <w:r w:rsidRPr="00B416E2">
        <w:rPr>
          <w:rFonts w:ascii="Tahoma" w:hAnsi="Tahoma" w:cs="B Zar"/>
          <w:i/>
          <w:sz w:val="28"/>
          <w:szCs w:val="28"/>
          <w:rtl/>
        </w:rPr>
        <w:t>-</w:t>
      </w:r>
      <w:r w:rsidRPr="00B416E2">
        <w:rPr>
          <w:rFonts w:ascii="Tahoma" w:hAnsi="Tahoma" w:cs="B Zar" w:hint="eastAsia"/>
          <w:i/>
          <w:sz w:val="28"/>
          <w:szCs w:val="28"/>
          <w:rtl/>
        </w:rPr>
        <w:t>گردد؟</w:t>
      </w:r>
    </w:p>
    <w:p w:rsidR="00B416E2" w:rsidRDefault="00B416E2" w:rsidP="008D4909">
      <w:pPr>
        <w:rPr>
          <w:rFonts w:ascii="Tahoma" w:hAnsi="Tahoma" w:cs="B Zar"/>
          <w:i/>
          <w:sz w:val="28"/>
          <w:szCs w:val="28"/>
          <w:rtl/>
        </w:rPr>
      </w:pPr>
      <w:r>
        <w:rPr>
          <w:rFonts w:ascii="Tahoma" w:hAnsi="Tahoma" w:cs="B Zar" w:hint="cs"/>
          <w:i/>
          <w:sz w:val="28"/>
          <w:szCs w:val="28"/>
          <w:rtl/>
        </w:rPr>
        <w:t>هرچه تعداد بافل ها بیشتر باشد جریان آشفته تر شده ومیزان انتقال حرارت افزایش می یابد.</w:t>
      </w:r>
    </w:p>
    <w:p w:rsidR="00B416E2" w:rsidRDefault="00B416E2" w:rsidP="008D4909">
      <w:pPr>
        <w:rPr>
          <w:rFonts w:ascii="Tahoma" w:hAnsi="Tahoma" w:cs="B Zar"/>
          <w:i/>
          <w:sz w:val="28"/>
          <w:szCs w:val="28"/>
          <w:rtl/>
        </w:rPr>
      </w:pPr>
    </w:p>
    <w:p w:rsidR="00B416E2" w:rsidRDefault="00B416E2" w:rsidP="008D4909">
      <w:pPr>
        <w:rPr>
          <w:rFonts w:ascii="Tahoma" w:hAnsi="Tahoma" w:cs="B Zar"/>
          <w:i/>
          <w:sz w:val="28"/>
          <w:szCs w:val="28"/>
          <w:rtl/>
        </w:rPr>
      </w:pPr>
      <w:r w:rsidRPr="00B416E2">
        <w:rPr>
          <w:rFonts w:ascii="Tahoma" w:hAnsi="Tahoma" w:cs="B Zar"/>
          <w:i/>
          <w:sz w:val="28"/>
          <w:szCs w:val="28"/>
          <w:rtl/>
        </w:rPr>
        <w:t xml:space="preserve">8- </w:t>
      </w:r>
      <w:r w:rsidRPr="00B416E2">
        <w:rPr>
          <w:rFonts w:ascii="Tahoma" w:hAnsi="Tahoma" w:cs="B Zar" w:hint="eastAsia"/>
          <w:i/>
          <w:sz w:val="28"/>
          <w:szCs w:val="28"/>
          <w:rtl/>
        </w:rPr>
        <w:t>تعداد</w:t>
      </w:r>
      <w:r w:rsidRPr="00B416E2">
        <w:rPr>
          <w:rFonts w:ascii="Tahoma" w:hAnsi="Tahoma" w:cs="B Zar"/>
          <w:i/>
          <w:sz w:val="28"/>
          <w:szCs w:val="28"/>
          <w:rtl/>
        </w:rPr>
        <w:t xml:space="preserve"> </w:t>
      </w:r>
      <w:r w:rsidRPr="00B416E2">
        <w:rPr>
          <w:rFonts w:ascii="Tahoma" w:hAnsi="Tahoma" w:cs="B Zar" w:hint="eastAsia"/>
          <w:i/>
          <w:sz w:val="28"/>
          <w:szCs w:val="28"/>
          <w:rtl/>
        </w:rPr>
        <w:t>گذر</w:t>
      </w:r>
      <w:r w:rsidRPr="00B416E2">
        <w:rPr>
          <w:rFonts w:ascii="Tahoma" w:hAnsi="Tahoma" w:cs="B Zar"/>
          <w:i/>
          <w:sz w:val="28"/>
          <w:szCs w:val="28"/>
          <w:rtl/>
        </w:rPr>
        <w:t xml:space="preserve"> (</w:t>
      </w:r>
      <w:r w:rsidRPr="00B416E2">
        <w:rPr>
          <w:rFonts w:ascii="Tahoma" w:hAnsi="Tahoma" w:cs="B Zar"/>
          <w:i/>
          <w:sz w:val="28"/>
          <w:szCs w:val="28"/>
        </w:rPr>
        <w:t>Pass</w:t>
      </w:r>
      <w:r w:rsidRPr="00B416E2">
        <w:rPr>
          <w:rFonts w:ascii="Tahoma" w:hAnsi="Tahoma" w:cs="B Zar"/>
          <w:i/>
          <w:sz w:val="28"/>
          <w:szCs w:val="28"/>
          <w:rtl/>
        </w:rPr>
        <w:t xml:space="preserve">) </w:t>
      </w:r>
      <w:r w:rsidRPr="00B416E2">
        <w:rPr>
          <w:rFonts w:ascii="Tahoma" w:hAnsi="Tahoma" w:cs="B Zar" w:hint="eastAsia"/>
          <w:i/>
          <w:sz w:val="28"/>
          <w:szCs w:val="28"/>
          <w:rtl/>
        </w:rPr>
        <w:t>دسته</w:t>
      </w:r>
      <w:r w:rsidRPr="00B416E2">
        <w:rPr>
          <w:rFonts w:ascii="Tahoma" w:hAnsi="Tahoma" w:cs="B Zar"/>
          <w:i/>
          <w:sz w:val="28"/>
          <w:szCs w:val="28"/>
          <w:rtl/>
        </w:rPr>
        <w:t xml:space="preserve"> </w:t>
      </w:r>
      <w:r w:rsidRPr="00B416E2">
        <w:rPr>
          <w:rFonts w:ascii="Tahoma" w:hAnsi="Tahoma" w:cs="B Zar" w:hint="eastAsia"/>
          <w:i/>
          <w:sz w:val="28"/>
          <w:szCs w:val="28"/>
          <w:rtl/>
        </w:rPr>
        <w:t>لوله</w:t>
      </w:r>
      <w:r w:rsidRPr="00B416E2">
        <w:rPr>
          <w:rFonts w:ascii="Tahoma" w:hAnsi="Tahoma" w:cs="B Zar"/>
          <w:i/>
          <w:sz w:val="28"/>
          <w:szCs w:val="28"/>
          <w:rtl/>
        </w:rPr>
        <w:t xml:space="preserve"> </w:t>
      </w:r>
      <w:r w:rsidRPr="00B416E2">
        <w:rPr>
          <w:rFonts w:ascii="Tahoma" w:hAnsi="Tahoma" w:cs="B Zar" w:hint="eastAsia"/>
          <w:i/>
          <w:sz w:val="28"/>
          <w:szCs w:val="28"/>
          <w:rtl/>
        </w:rPr>
        <w:t>و</w:t>
      </w:r>
      <w:r w:rsidRPr="00B416E2">
        <w:rPr>
          <w:rFonts w:ascii="Tahoma" w:hAnsi="Tahoma" w:cs="B Zar"/>
          <w:i/>
          <w:sz w:val="28"/>
          <w:szCs w:val="28"/>
          <w:rtl/>
        </w:rPr>
        <w:t xml:space="preserve"> </w:t>
      </w:r>
      <w:r w:rsidRPr="00B416E2">
        <w:rPr>
          <w:rFonts w:ascii="Tahoma" w:hAnsi="Tahoma" w:cs="B Zar" w:hint="eastAsia"/>
          <w:i/>
          <w:sz w:val="28"/>
          <w:szCs w:val="28"/>
          <w:rtl/>
        </w:rPr>
        <w:t>پوسته</w:t>
      </w:r>
      <w:r w:rsidRPr="00B416E2">
        <w:rPr>
          <w:rFonts w:ascii="Tahoma" w:hAnsi="Tahoma" w:cs="B Zar"/>
          <w:i/>
          <w:sz w:val="28"/>
          <w:szCs w:val="28"/>
          <w:rtl/>
        </w:rPr>
        <w:t xml:space="preserve"> </w:t>
      </w:r>
      <w:r w:rsidRPr="00B416E2">
        <w:rPr>
          <w:rFonts w:ascii="Tahoma" w:hAnsi="Tahoma" w:cs="B Zar" w:hint="eastAsia"/>
          <w:i/>
          <w:sz w:val="28"/>
          <w:szCs w:val="28"/>
          <w:rtl/>
        </w:rPr>
        <w:t>چه</w:t>
      </w:r>
      <w:r w:rsidRPr="00B416E2">
        <w:rPr>
          <w:rFonts w:ascii="Tahoma" w:hAnsi="Tahoma" w:cs="B Zar"/>
          <w:i/>
          <w:sz w:val="28"/>
          <w:szCs w:val="28"/>
          <w:rtl/>
        </w:rPr>
        <w:t xml:space="preserve"> </w:t>
      </w:r>
      <w:r w:rsidRPr="00B416E2">
        <w:rPr>
          <w:rFonts w:ascii="Tahoma" w:hAnsi="Tahoma" w:cs="B Zar" w:hint="eastAsia"/>
          <w:i/>
          <w:sz w:val="28"/>
          <w:szCs w:val="28"/>
          <w:rtl/>
        </w:rPr>
        <w:t>تاثيري</w:t>
      </w:r>
      <w:r w:rsidRPr="00B416E2">
        <w:rPr>
          <w:rFonts w:ascii="Tahoma" w:hAnsi="Tahoma" w:cs="B Zar"/>
          <w:i/>
          <w:sz w:val="28"/>
          <w:szCs w:val="28"/>
          <w:rtl/>
        </w:rPr>
        <w:t xml:space="preserve"> </w:t>
      </w:r>
      <w:r w:rsidRPr="00B416E2">
        <w:rPr>
          <w:rFonts w:ascii="Tahoma" w:hAnsi="Tahoma" w:cs="B Zar" w:hint="eastAsia"/>
          <w:i/>
          <w:sz w:val="28"/>
          <w:szCs w:val="28"/>
          <w:rtl/>
        </w:rPr>
        <w:t>بر</w:t>
      </w:r>
      <w:r w:rsidRPr="00B416E2">
        <w:rPr>
          <w:rFonts w:ascii="Tahoma" w:hAnsi="Tahoma" w:cs="B Zar"/>
          <w:i/>
          <w:sz w:val="28"/>
          <w:szCs w:val="28"/>
          <w:rtl/>
        </w:rPr>
        <w:t xml:space="preserve"> </w:t>
      </w:r>
      <w:r w:rsidRPr="00B416E2">
        <w:rPr>
          <w:rFonts w:ascii="Tahoma" w:hAnsi="Tahoma" w:cs="B Zar" w:hint="eastAsia"/>
          <w:i/>
          <w:sz w:val="28"/>
          <w:szCs w:val="28"/>
          <w:rtl/>
        </w:rPr>
        <w:t>عملکرد</w:t>
      </w:r>
      <w:r w:rsidRPr="00B416E2">
        <w:rPr>
          <w:rFonts w:ascii="Tahoma" w:hAnsi="Tahoma" w:cs="B Zar"/>
          <w:i/>
          <w:sz w:val="28"/>
          <w:szCs w:val="28"/>
          <w:rtl/>
        </w:rPr>
        <w:t xml:space="preserve"> </w:t>
      </w:r>
      <w:r w:rsidRPr="00B416E2">
        <w:rPr>
          <w:rFonts w:ascii="Tahoma" w:hAnsi="Tahoma" w:cs="B Zar" w:hint="eastAsia"/>
          <w:i/>
          <w:sz w:val="28"/>
          <w:szCs w:val="28"/>
          <w:rtl/>
        </w:rPr>
        <w:t>مبدل</w:t>
      </w:r>
      <w:r w:rsidRPr="00B416E2">
        <w:rPr>
          <w:rFonts w:ascii="Tahoma" w:hAnsi="Tahoma" w:cs="B Zar"/>
          <w:i/>
          <w:sz w:val="28"/>
          <w:szCs w:val="28"/>
          <w:rtl/>
        </w:rPr>
        <w:t xml:space="preserve"> </w:t>
      </w:r>
      <w:r w:rsidRPr="00B416E2">
        <w:rPr>
          <w:rFonts w:ascii="Tahoma" w:hAnsi="Tahoma" w:cs="B Zar" w:hint="eastAsia"/>
          <w:i/>
          <w:sz w:val="28"/>
          <w:szCs w:val="28"/>
          <w:rtl/>
        </w:rPr>
        <w:t>خواهد</w:t>
      </w:r>
      <w:r w:rsidRPr="00B416E2">
        <w:rPr>
          <w:rFonts w:ascii="Tahoma" w:hAnsi="Tahoma" w:cs="B Zar"/>
          <w:i/>
          <w:sz w:val="28"/>
          <w:szCs w:val="28"/>
          <w:rtl/>
        </w:rPr>
        <w:t xml:space="preserve"> </w:t>
      </w:r>
      <w:r w:rsidRPr="00B416E2">
        <w:rPr>
          <w:rFonts w:ascii="Tahoma" w:hAnsi="Tahoma" w:cs="B Zar" w:hint="eastAsia"/>
          <w:i/>
          <w:sz w:val="28"/>
          <w:szCs w:val="28"/>
          <w:rtl/>
        </w:rPr>
        <w:t>داشت؟</w:t>
      </w:r>
    </w:p>
    <w:p w:rsidR="00B416E2" w:rsidRDefault="00B416E2" w:rsidP="008D4909">
      <w:pPr>
        <w:rPr>
          <w:rFonts w:ascii="Tahoma" w:hAnsi="Tahoma" w:cs="B Zar"/>
          <w:i/>
          <w:sz w:val="28"/>
          <w:szCs w:val="28"/>
          <w:rtl/>
        </w:rPr>
      </w:pPr>
      <w:r>
        <w:rPr>
          <w:rFonts w:ascii="Tahoma" w:hAnsi="Tahoma" w:cs="B Zar" w:hint="cs"/>
          <w:i/>
          <w:sz w:val="28"/>
          <w:szCs w:val="28"/>
          <w:rtl/>
        </w:rPr>
        <w:t>باز هم سبب انتقال حرارت بیشتری خواهد شد چون زمان تماس وسطح تماس را افزایش می دهد.</w:t>
      </w:r>
    </w:p>
    <w:p w:rsidR="00B416E2" w:rsidRDefault="00B416E2" w:rsidP="008D4909">
      <w:pPr>
        <w:rPr>
          <w:rFonts w:ascii="Tahoma" w:hAnsi="Tahoma" w:cs="B Zar"/>
          <w:i/>
          <w:sz w:val="28"/>
          <w:szCs w:val="28"/>
          <w:rtl/>
        </w:rPr>
      </w:pPr>
      <w:r w:rsidRPr="00B416E2">
        <w:rPr>
          <w:rFonts w:ascii="Tahoma" w:hAnsi="Tahoma" w:cs="B Zar"/>
          <w:i/>
          <w:sz w:val="28"/>
          <w:szCs w:val="28"/>
          <w:rtl/>
        </w:rPr>
        <w:t xml:space="preserve">9- </w:t>
      </w:r>
      <w:r w:rsidRPr="00B416E2">
        <w:rPr>
          <w:rFonts w:ascii="Tahoma" w:hAnsi="Tahoma" w:cs="B Zar" w:hint="eastAsia"/>
          <w:i/>
          <w:sz w:val="28"/>
          <w:szCs w:val="28"/>
          <w:rtl/>
        </w:rPr>
        <w:t>چرا</w:t>
      </w:r>
      <w:r w:rsidRPr="00B416E2">
        <w:rPr>
          <w:rFonts w:ascii="Tahoma" w:hAnsi="Tahoma" w:cs="B Zar"/>
          <w:i/>
          <w:sz w:val="28"/>
          <w:szCs w:val="28"/>
          <w:rtl/>
        </w:rPr>
        <w:t xml:space="preserve"> </w:t>
      </w:r>
      <w:r w:rsidRPr="00B416E2">
        <w:rPr>
          <w:rFonts w:ascii="Tahoma" w:hAnsi="Tahoma" w:cs="B Zar" w:hint="eastAsia"/>
          <w:i/>
          <w:sz w:val="28"/>
          <w:szCs w:val="28"/>
          <w:rtl/>
        </w:rPr>
        <w:t>مدار</w:t>
      </w:r>
      <w:r w:rsidRPr="00B416E2">
        <w:rPr>
          <w:rFonts w:ascii="Tahoma" w:hAnsi="Tahoma" w:cs="B Zar"/>
          <w:i/>
          <w:sz w:val="28"/>
          <w:szCs w:val="28"/>
          <w:rtl/>
        </w:rPr>
        <w:t xml:space="preserve"> </w:t>
      </w:r>
      <w:r w:rsidRPr="00B416E2">
        <w:rPr>
          <w:rFonts w:ascii="Tahoma" w:hAnsi="Tahoma" w:cs="B Zar" w:hint="eastAsia"/>
          <w:i/>
          <w:sz w:val="28"/>
          <w:szCs w:val="28"/>
          <w:rtl/>
        </w:rPr>
        <w:t>جريان</w:t>
      </w:r>
      <w:r w:rsidRPr="00B416E2">
        <w:rPr>
          <w:rFonts w:ascii="Tahoma" w:hAnsi="Tahoma" w:cs="B Zar"/>
          <w:i/>
          <w:sz w:val="28"/>
          <w:szCs w:val="28"/>
          <w:rtl/>
        </w:rPr>
        <w:t xml:space="preserve"> </w:t>
      </w:r>
      <w:r w:rsidRPr="00B416E2">
        <w:rPr>
          <w:rFonts w:ascii="Tahoma" w:hAnsi="Tahoma" w:cs="B Zar" w:hint="eastAsia"/>
          <w:i/>
          <w:sz w:val="28"/>
          <w:szCs w:val="28"/>
          <w:rtl/>
        </w:rPr>
        <w:t>آب</w:t>
      </w:r>
      <w:r w:rsidRPr="00B416E2">
        <w:rPr>
          <w:rFonts w:ascii="Tahoma" w:hAnsi="Tahoma" w:cs="B Zar"/>
          <w:i/>
          <w:sz w:val="28"/>
          <w:szCs w:val="28"/>
          <w:rtl/>
        </w:rPr>
        <w:t xml:space="preserve"> </w:t>
      </w:r>
      <w:r w:rsidRPr="00B416E2">
        <w:rPr>
          <w:rFonts w:ascii="Tahoma" w:hAnsi="Tahoma" w:cs="B Zar" w:hint="eastAsia"/>
          <w:i/>
          <w:sz w:val="28"/>
          <w:szCs w:val="28"/>
          <w:rtl/>
        </w:rPr>
        <w:t>در</w:t>
      </w:r>
      <w:r w:rsidRPr="00B416E2">
        <w:rPr>
          <w:rFonts w:ascii="Tahoma" w:hAnsi="Tahoma" w:cs="B Zar"/>
          <w:i/>
          <w:sz w:val="28"/>
          <w:szCs w:val="28"/>
          <w:rtl/>
        </w:rPr>
        <w:t xml:space="preserve"> </w:t>
      </w:r>
      <w:r w:rsidRPr="00B416E2">
        <w:rPr>
          <w:rFonts w:ascii="Tahoma" w:hAnsi="Tahoma" w:cs="B Zar" w:hint="eastAsia"/>
          <w:i/>
          <w:sz w:val="28"/>
          <w:szCs w:val="28"/>
          <w:rtl/>
        </w:rPr>
        <w:t>پوسته</w:t>
      </w:r>
      <w:r w:rsidRPr="00B416E2">
        <w:rPr>
          <w:rFonts w:ascii="Tahoma" w:hAnsi="Tahoma" w:cs="B Zar"/>
          <w:i/>
          <w:sz w:val="28"/>
          <w:szCs w:val="28"/>
          <w:rtl/>
        </w:rPr>
        <w:t xml:space="preserve"> </w:t>
      </w:r>
      <w:r w:rsidRPr="00B416E2">
        <w:rPr>
          <w:rFonts w:ascii="Tahoma" w:hAnsi="Tahoma" w:cs="B Zar" w:hint="eastAsia"/>
          <w:i/>
          <w:sz w:val="28"/>
          <w:szCs w:val="28"/>
          <w:rtl/>
        </w:rPr>
        <w:t>همانند</w:t>
      </w:r>
      <w:r w:rsidRPr="00B416E2">
        <w:rPr>
          <w:rFonts w:ascii="Tahoma" w:hAnsi="Tahoma" w:cs="B Zar"/>
          <w:i/>
          <w:sz w:val="28"/>
          <w:szCs w:val="28"/>
          <w:rtl/>
        </w:rPr>
        <w:t xml:space="preserve"> </w:t>
      </w:r>
      <w:r w:rsidRPr="00B416E2">
        <w:rPr>
          <w:rFonts w:ascii="Tahoma" w:hAnsi="Tahoma" w:cs="B Zar" w:hint="eastAsia"/>
          <w:i/>
          <w:sz w:val="28"/>
          <w:szCs w:val="28"/>
          <w:rtl/>
        </w:rPr>
        <w:t>مدار</w:t>
      </w:r>
      <w:r w:rsidRPr="00B416E2">
        <w:rPr>
          <w:rFonts w:ascii="Tahoma" w:hAnsi="Tahoma" w:cs="B Zar"/>
          <w:i/>
          <w:sz w:val="28"/>
          <w:szCs w:val="28"/>
          <w:rtl/>
        </w:rPr>
        <w:t xml:space="preserve"> </w:t>
      </w:r>
      <w:r w:rsidRPr="00B416E2">
        <w:rPr>
          <w:rFonts w:ascii="Tahoma" w:hAnsi="Tahoma" w:cs="B Zar" w:hint="eastAsia"/>
          <w:i/>
          <w:sz w:val="28"/>
          <w:szCs w:val="28"/>
          <w:rtl/>
        </w:rPr>
        <w:t>جريان</w:t>
      </w:r>
      <w:r w:rsidRPr="00B416E2">
        <w:rPr>
          <w:rFonts w:ascii="Tahoma" w:hAnsi="Tahoma" w:cs="B Zar"/>
          <w:i/>
          <w:sz w:val="28"/>
          <w:szCs w:val="28"/>
          <w:rtl/>
        </w:rPr>
        <w:t xml:space="preserve"> </w:t>
      </w:r>
      <w:r w:rsidRPr="00B416E2">
        <w:rPr>
          <w:rFonts w:ascii="Tahoma" w:hAnsi="Tahoma" w:cs="B Zar" w:hint="eastAsia"/>
          <w:i/>
          <w:sz w:val="28"/>
          <w:szCs w:val="28"/>
          <w:rtl/>
        </w:rPr>
        <w:t>آب</w:t>
      </w:r>
      <w:r w:rsidRPr="00B416E2">
        <w:rPr>
          <w:rFonts w:ascii="Tahoma" w:hAnsi="Tahoma" w:cs="B Zar"/>
          <w:i/>
          <w:sz w:val="28"/>
          <w:szCs w:val="28"/>
          <w:rtl/>
        </w:rPr>
        <w:t xml:space="preserve"> </w:t>
      </w:r>
      <w:r w:rsidRPr="00B416E2">
        <w:rPr>
          <w:rFonts w:ascii="Tahoma" w:hAnsi="Tahoma" w:cs="B Zar" w:hint="eastAsia"/>
          <w:i/>
          <w:sz w:val="28"/>
          <w:szCs w:val="28"/>
          <w:rtl/>
        </w:rPr>
        <w:t>در</w:t>
      </w:r>
      <w:r w:rsidRPr="00B416E2">
        <w:rPr>
          <w:rFonts w:ascii="Tahoma" w:hAnsi="Tahoma" w:cs="B Zar"/>
          <w:i/>
          <w:sz w:val="28"/>
          <w:szCs w:val="28"/>
          <w:rtl/>
        </w:rPr>
        <w:t xml:space="preserve"> </w:t>
      </w:r>
      <w:r w:rsidRPr="00B416E2">
        <w:rPr>
          <w:rFonts w:ascii="Tahoma" w:hAnsi="Tahoma" w:cs="B Zar" w:hint="eastAsia"/>
          <w:i/>
          <w:sz w:val="28"/>
          <w:szCs w:val="28"/>
          <w:rtl/>
        </w:rPr>
        <w:t>لوله</w:t>
      </w:r>
      <w:r w:rsidRPr="00B416E2">
        <w:rPr>
          <w:rFonts w:ascii="Tahoma" w:hAnsi="Tahoma" w:cs="B Zar"/>
          <w:i/>
          <w:sz w:val="28"/>
          <w:szCs w:val="28"/>
          <w:rtl/>
        </w:rPr>
        <w:t xml:space="preserve"> </w:t>
      </w:r>
      <w:r w:rsidRPr="00B416E2">
        <w:rPr>
          <w:rFonts w:ascii="Tahoma" w:hAnsi="Tahoma" w:cs="B Zar" w:hint="eastAsia"/>
          <w:i/>
          <w:sz w:val="28"/>
          <w:szCs w:val="28"/>
          <w:rtl/>
        </w:rPr>
        <w:t>به</w:t>
      </w:r>
      <w:r w:rsidRPr="00B416E2">
        <w:rPr>
          <w:rFonts w:ascii="Tahoma" w:hAnsi="Tahoma" w:cs="B Zar"/>
          <w:i/>
          <w:sz w:val="28"/>
          <w:szCs w:val="28"/>
          <w:rtl/>
        </w:rPr>
        <w:t xml:space="preserve"> </w:t>
      </w:r>
      <w:r w:rsidRPr="00B416E2">
        <w:rPr>
          <w:rFonts w:ascii="Tahoma" w:hAnsi="Tahoma" w:cs="B Zar" w:hint="eastAsia"/>
          <w:i/>
          <w:sz w:val="28"/>
          <w:szCs w:val="28"/>
          <w:rtl/>
        </w:rPr>
        <w:t>صورت</w:t>
      </w:r>
      <w:r w:rsidRPr="00B416E2">
        <w:rPr>
          <w:rFonts w:ascii="Tahoma" w:hAnsi="Tahoma" w:cs="B Zar"/>
          <w:i/>
          <w:sz w:val="28"/>
          <w:szCs w:val="28"/>
          <w:rtl/>
        </w:rPr>
        <w:t xml:space="preserve"> </w:t>
      </w:r>
      <w:r w:rsidRPr="00B416E2">
        <w:rPr>
          <w:rFonts w:ascii="Tahoma" w:hAnsi="Tahoma" w:cs="B Zar" w:hint="eastAsia"/>
          <w:i/>
          <w:sz w:val="28"/>
          <w:szCs w:val="28"/>
          <w:rtl/>
        </w:rPr>
        <w:t>بسته</w:t>
      </w:r>
      <w:r w:rsidRPr="00B416E2">
        <w:rPr>
          <w:rFonts w:ascii="Tahoma" w:hAnsi="Tahoma" w:cs="B Zar"/>
          <w:i/>
          <w:sz w:val="28"/>
          <w:szCs w:val="28"/>
          <w:rtl/>
        </w:rPr>
        <w:t xml:space="preserve"> </w:t>
      </w:r>
      <w:r w:rsidRPr="00B416E2">
        <w:rPr>
          <w:rFonts w:ascii="Tahoma" w:hAnsi="Tahoma" w:cs="B Zar" w:hint="eastAsia"/>
          <w:i/>
          <w:sz w:val="28"/>
          <w:szCs w:val="28"/>
          <w:rtl/>
        </w:rPr>
        <w:t>انتخاب</w:t>
      </w:r>
      <w:r w:rsidRPr="00B416E2">
        <w:rPr>
          <w:rFonts w:ascii="Tahoma" w:hAnsi="Tahoma" w:cs="B Zar"/>
          <w:i/>
          <w:sz w:val="28"/>
          <w:szCs w:val="28"/>
          <w:rtl/>
        </w:rPr>
        <w:t xml:space="preserve"> </w:t>
      </w:r>
      <w:r w:rsidRPr="00B416E2">
        <w:rPr>
          <w:rFonts w:ascii="Tahoma" w:hAnsi="Tahoma" w:cs="B Zar" w:hint="eastAsia"/>
          <w:i/>
          <w:sz w:val="28"/>
          <w:szCs w:val="28"/>
          <w:rtl/>
        </w:rPr>
        <w:t>نشده</w:t>
      </w:r>
      <w:r w:rsidRPr="00B416E2">
        <w:rPr>
          <w:rFonts w:ascii="Tahoma" w:hAnsi="Tahoma" w:cs="B Zar"/>
          <w:i/>
          <w:sz w:val="28"/>
          <w:szCs w:val="28"/>
          <w:rtl/>
        </w:rPr>
        <w:t xml:space="preserve"> </w:t>
      </w:r>
      <w:r w:rsidRPr="00B416E2">
        <w:rPr>
          <w:rFonts w:ascii="Tahoma" w:hAnsi="Tahoma" w:cs="B Zar" w:hint="eastAsia"/>
          <w:i/>
          <w:sz w:val="28"/>
          <w:szCs w:val="28"/>
          <w:rtl/>
        </w:rPr>
        <w:t>است؟</w:t>
      </w:r>
    </w:p>
    <w:p w:rsidR="00B416E2" w:rsidRDefault="00B416E2" w:rsidP="008D4909">
      <w:pPr>
        <w:rPr>
          <w:rFonts w:ascii="Tahoma" w:hAnsi="Tahoma" w:cs="B Zar"/>
          <w:i/>
          <w:sz w:val="28"/>
          <w:szCs w:val="28"/>
          <w:rtl/>
        </w:rPr>
      </w:pPr>
      <w:r>
        <w:rPr>
          <w:rFonts w:ascii="Tahoma" w:hAnsi="Tahoma" w:cs="B Zar" w:hint="cs"/>
          <w:i/>
          <w:sz w:val="28"/>
          <w:szCs w:val="28"/>
          <w:rtl/>
        </w:rPr>
        <w:t>چون اگر آب گرم شده خارج نشود دوباره با سیال تبادل حرارتی انجام داده وراندمان را کاهش می دهد.</w:t>
      </w:r>
    </w:p>
    <w:p w:rsidR="00B416E2" w:rsidRDefault="00B416E2" w:rsidP="008D4909">
      <w:pPr>
        <w:rPr>
          <w:rFonts w:ascii="Tahoma" w:hAnsi="Tahoma" w:cs="B Zar"/>
          <w:b/>
          <w:bCs/>
          <w:i/>
          <w:sz w:val="28"/>
          <w:szCs w:val="28"/>
          <w:rtl/>
        </w:rPr>
      </w:pPr>
      <w:r w:rsidRPr="00B416E2">
        <w:rPr>
          <w:rFonts w:ascii="Tahoma" w:hAnsi="Tahoma" w:cs="B Zar" w:hint="cs"/>
          <w:b/>
          <w:bCs/>
          <w:i/>
          <w:sz w:val="28"/>
          <w:szCs w:val="28"/>
          <w:rtl/>
        </w:rPr>
        <w:t>خطا:</w:t>
      </w:r>
    </w:p>
    <w:p w:rsidR="00B416E2" w:rsidRPr="00B416E2" w:rsidRDefault="00B416E2" w:rsidP="008D4909">
      <w:pPr>
        <w:rPr>
          <w:rFonts w:ascii="Tahoma" w:hAnsi="Tahoma" w:cs="B Zar"/>
          <w:i/>
          <w:sz w:val="28"/>
          <w:szCs w:val="28"/>
          <w:rtl/>
        </w:rPr>
      </w:pPr>
      <w:r>
        <w:rPr>
          <w:rFonts w:ascii="Tahoma" w:hAnsi="Tahoma" w:cs="B Zar" w:hint="cs"/>
          <w:i/>
          <w:sz w:val="28"/>
          <w:szCs w:val="28"/>
          <w:rtl/>
        </w:rPr>
        <w:t>خطای دستگاهی در گرم کردن آب ویا استاندارد نبودن جنس لوله یا قطر لوله ها وتبادل حرارتی دستگاه با بیرون.</w:t>
      </w:r>
    </w:p>
    <w:sectPr w:rsidR="00B416E2" w:rsidRPr="00B416E2" w:rsidSect="00737C1C">
      <w:headerReference w:type="default" r:id="rId22"/>
      <w:footerReference w:type="default" r:id="rId23"/>
      <w:pgSz w:w="11906" w:h="16838"/>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D15" w:rsidRDefault="006C6D15" w:rsidP="00737C1C">
      <w:pPr>
        <w:spacing w:after="0" w:line="240" w:lineRule="auto"/>
      </w:pPr>
      <w:r>
        <w:separator/>
      </w:r>
    </w:p>
  </w:endnote>
  <w:endnote w:type="continuationSeparator" w:id="1">
    <w:p w:rsidR="006C6D15" w:rsidRDefault="006C6D15" w:rsidP="00737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A00002EF" w:usb1="420020EB" w:usb2="00000000" w:usb3="00000000" w:csb0="0000019F" w:csb1="00000000"/>
  </w:font>
  <w:font w:name="Lotus">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383344"/>
      <w:docPartObj>
        <w:docPartGallery w:val="Page Numbers (Bottom of Page)"/>
        <w:docPartUnique/>
      </w:docPartObj>
    </w:sdtPr>
    <w:sdtContent>
      <w:p w:rsidR="00737C1C" w:rsidRDefault="009E1EEB">
        <w:pPr>
          <w:pStyle w:val="Footer"/>
          <w:jc w:val="center"/>
        </w:pPr>
        <w:fldSimple w:instr=" PAGE   \* MERGEFORMAT ">
          <w:r w:rsidR="00362EC8">
            <w:rPr>
              <w:noProof/>
              <w:rtl/>
            </w:rPr>
            <w:t>1</w:t>
          </w:r>
        </w:fldSimple>
      </w:p>
    </w:sdtContent>
  </w:sdt>
  <w:p w:rsidR="00737C1C" w:rsidRDefault="00737C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D15" w:rsidRDefault="006C6D15" w:rsidP="00737C1C">
      <w:pPr>
        <w:spacing w:after="0" w:line="240" w:lineRule="auto"/>
      </w:pPr>
      <w:r>
        <w:separator/>
      </w:r>
    </w:p>
  </w:footnote>
  <w:footnote w:type="continuationSeparator" w:id="1">
    <w:p w:rsidR="006C6D15" w:rsidRDefault="006C6D15" w:rsidP="00737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C8" w:rsidRDefault="00362EC8" w:rsidP="00362EC8">
    <w:pPr>
      <w:pStyle w:val="Header"/>
    </w:pPr>
    <w:r>
      <w:t>Jami.ac.ir</w:t>
    </w:r>
    <w:r>
      <w:ptab w:relativeTo="margin" w:alignment="center" w:leader="none"/>
    </w:r>
    <w:r>
      <w:ptab w:relativeTo="margin" w:alignment="right" w:leader="none"/>
    </w:r>
    <w:r>
      <w:t>jami2.persianblog.ir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40500"/>
    <w:rsid w:val="00026661"/>
    <w:rsid w:val="000E4DAE"/>
    <w:rsid w:val="00302315"/>
    <w:rsid w:val="00362EC8"/>
    <w:rsid w:val="00496CB2"/>
    <w:rsid w:val="00540500"/>
    <w:rsid w:val="00540B52"/>
    <w:rsid w:val="006A765A"/>
    <w:rsid w:val="006B0ED3"/>
    <w:rsid w:val="006C6D15"/>
    <w:rsid w:val="00737C1C"/>
    <w:rsid w:val="008D4909"/>
    <w:rsid w:val="009E1EEB"/>
    <w:rsid w:val="00A21006"/>
    <w:rsid w:val="00A67C0C"/>
    <w:rsid w:val="00A8772D"/>
    <w:rsid w:val="00B416E2"/>
    <w:rsid w:val="00C470E2"/>
    <w:rsid w:val="00FD6BC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72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0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500"/>
    <w:rPr>
      <w:rFonts w:ascii="Tahoma" w:hAnsi="Tahoma" w:cs="Tahoma"/>
      <w:sz w:val="16"/>
      <w:szCs w:val="16"/>
    </w:rPr>
  </w:style>
  <w:style w:type="table" w:styleId="TableGrid">
    <w:name w:val="Table Grid"/>
    <w:basedOn w:val="TableNormal"/>
    <w:uiPriority w:val="59"/>
    <w:rsid w:val="00302315"/>
    <w:pPr>
      <w:spacing w:after="0" w:line="240" w:lineRule="auto"/>
    </w:pPr>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sion">
    <w:name w:val="Revision"/>
    <w:hidden/>
    <w:uiPriority w:val="99"/>
    <w:semiHidden/>
    <w:rsid w:val="00C470E2"/>
    <w:pPr>
      <w:spacing w:after="0" w:line="240" w:lineRule="auto"/>
    </w:pPr>
  </w:style>
  <w:style w:type="paragraph" w:styleId="Header">
    <w:name w:val="header"/>
    <w:basedOn w:val="Normal"/>
    <w:link w:val="HeaderChar"/>
    <w:uiPriority w:val="99"/>
    <w:semiHidden/>
    <w:unhideWhenUsed/>
    <w:rsid w:val="00737C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37C1C"/>
  </w:style>
  <w:style w:type="paragraph" w:styleId="Footer">
    <w:name w:val="footer"/>
    <w:basedOn w:val="Normal"/>
    <w:link w:val="FooterChar"/>
    <w:uiPriority w:val="99"/>
    <w:unhideWhenUsed/>
    <w:rsid w:val="00737C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7C1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wikimedia.org/wiki/2010_Wikimedia_design_and_feature_change" TargetMode="External"/><Relationship Id="rId13" Type="http://schemas.openxmlformats.org/officeDocument/2006/relationships/hyperlink" Target="http://fa.wikibooks.org/wiki/%D9%BE%D8%B1%D9%88%D9%86%D8%AF%D9%87:Tubular_heat_exchanger.png"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hyperlink" Target="http://fa.wikibooks.org/wiki/%D9%85%D8%A8%D8%AF%D9%84%D9%87%D8%A7%DB%8C_%D8%AD%D8%B1%D8%A7%D8%B1%D8%AA%DB%8C" TargetMode="External"/><Relationship Id="rId12" Type="http://schemas.openxmlformats.org/officeDocument/2006/relationships/hyperlink" Target="http://usability.wikimedia.org/wiki/Releases/Default_Switch" TargetMode="External"/><Relationship Id="rId17" Type="http://schemas.openxmlformats.org/officeDocument/2006/relationships/image" Target="media/image4.png"/><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fa.wikibooks.org/wiki/%D9%85%D8%A8%D8%AF%D9%84%D9%87%D8%A7%DB%8C_%D8%AD%D8%B1%D8%A7%D8%B1%D8%AA%DB%8C"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hyperlink" Target="http://fa.wikipedia.org/wiki/Special:UsabilityInitiativePrefSwitch" TargetMode="External"/><Relationship Id="rId19" Type="http://schemas.openxmlformats.org/officeDocument/2006/relationships/hyperlink" Target="http://fa.wikibooks.org/wiki/%D9%BE%D8%B1%D9%88%D9%86%D8%AF%D9%87:Plate_frame_1.png" TargetMode="External"/><Relationship Id="rId4" Type="http://schemas.openxmlformats.org/officeDocument/2006/relationships/webSettings" Target="webSettings.xml"/><Relationship Id="rId9" Type="http://schemas.openxmlformats.org/officeDocument/2006/relationships/hyperlink" Target="http://meta.wikimedia.org/wiki/2010_Wikimedia_design_and_feature_change" TargetMode="External"/><Relationship Id="rId14" Type="http://schemas.openxmlformats.org/officeDocument/2006/relationships/image" Target="media/image1.png"/><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A00002EF" w:usb1="420020EB" w:usb2="00000000" w:usb3="00000000" w:csb0="0000019F" w:csb1="00000000"/>
  </w:font>
  <w:font w:name="Lotus">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F62E7"/>
    <w:rsid w:val="0011114C"/>
    <w:rsid w:val="009F62E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CA3222C05C461BACA68C8275F1582C">
    <w:name w:val="6DCA3222C05C461BACA68C8275F1582C"/>
    <w:rsid w:val="009F62E7"/>
    <w:pPr>
      <w:bidi/>
    </w:pPr>
  </w:style>
  <w:style w:type="paragraph" w:customStyle="1" w:styleId="A1A471E203484CF1A8B1CA164ADF6235">
    <w:name w:val="A1A471E203484CF1A8B1CA164ADF6235"/>
    <w:rsid w:val="009F62E7"/>
    <w:pPr>
      <w:bidi/>
    </w:pPr>
  </w:style>
  <w:style w:type="paragraph" w:customStyle="1" w:styleId="FED4B12AF9AF4344BC462935832EF625">
    <w:name w:val="FED4B12AF9AF4344BC462935832EF625"/>
    <w:rsid w:val="009F62E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901B5-114C-4776-926F-6DEFC0E6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jalal</cp:lastModifiedBy>
  <cp:revision>9</cp:revision>
  <dcterms:created xsi:type="dcterms:W3CDTF">2010-07-06T23:34:00Z</dcterms:created>
  <dcterms:modified xsi:type="dcterms:W3CDTF">2010-07-08T15:24:00Z</dcterms:modified>
</cp:coreProperties>
</file>